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776" w:rsidRDefault="003C2776" w:rsidP="003C2776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C93397">
        <w:rPr>
          <w:rFonts w:ascii="Times New Roman" w:hAnsi="Times New Roman"/>
        </w:rPr>
        <w:t>Vyzvanie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2B3A70" w:rsidRPr="002B3A70">
        <w:rPr>
          <w:rFonts w:ascii="Times New Roman" w:hAnsi="Times New Roman"/>
        </w:rPr>
        <w:t>OPTP-P</w:t>
      </w:r>
      <w:r w:rsidR="00555B34">
        <w:rPr>
          <w:rFonts w:ascii="Times New Roman" w:hAnsi="Times New Roman"/>
        </w:rPr>
        <w:t>0</w:t>
      </w:r>
      <w:r w:rsidR="002B3A70" w:rsidRPr="002B3A70">
        <w:rPr>
          <w:rFonts w:ascii="Times New Roman" w:hAnsi="Times New Roman"/>
        </w:rPr>
        <w:t>1-SC</w:t>
      </w:r>
      <w:r w:rsidR="00461274">
        <w:rPr>
          <w:rFonts w:ascii="Times New Roman" w:hAnsi="Times New Roman"/>
        </w:rPr>
        <w:t>3</w:t>
      </w:r>
      <w:r w:rsidR="002B3A70" w:rsidRPr="002B3A70">
        <w:rPr>
          <w:rFonts w:ascii="Times New Roman" w:hAnsi="Times New Roman"/>
        </w:rPr>
        <w:t>-2016-</w:t>
      </w:r>
      <w:r w:rsidR="00461274">
        <w:rPr>
          <w:rFonts w:ascii="Times New Roman" w:hAnsi="Times New Roman"/>
        </w:rPr>
        <w:t>3</w:t>
      </w:r>
    </w:p>
    <w:p w:rsidR="00CA28A0" w:rsidRPr="007062A2" w:rsidRDefault="00CA28A0" w:rsidP="000A466A">
      <w:pPr>
        <w:jc w:val="both"/>
        <w:rPr>
          <w:b/>
          <w:sz w:val="28"/>
          <w:szCs w:val="28"/>
          <w:lang w:eastAsia="sk-SK"/>
        </w:rPr>
      </w:pPr>
      <w:r>
        <w:rPr>
          <w:b/>
          <w:sz w:val="28"/>
          <w:szCs w:val="28"/>
          <w:lang w:eastAsia="sk-SK"/>
        </w:rPr>
        <w:t xml:space="preserve">Názov vyzvania: </w:t>
      </w:r>
      <w:r w:rsidR="00461274">
        <w:rPr>
          <w:b/>
          <w:sz w:val="28"/>
          <w:szCs w:val="28"/>
          <w:lang w:eastAsia="sk-SK"/>
        </w:rPr>
        <w:t>Implementovať správny a transparentný systém riadenia, kontroly a auditu EŠIF</w:t>
      </w:r>
      <w:r w:rsidR="00675178">
        <w:rPr>
          <w:b/>
          <w:sz w:val="28"/>
          <w:szCs w:val="28"/>
          <w:lang w:eastAsia="sk-SK"/>
        </w:rPr>
        <w:t xml:space="preserve"> 1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Formálne náležitosti:</w:t>
      </w:r>
    </w:p>
    <w:p w:rsidR="003C2776" w:rsidRDefault="003C2776" w:rsidP="003C2776">
      <w:pPr>
        <w:spacing w:before="240" w:after="240"/>
        <w:rPr>
          <w:b/>
        </w:rPr>
      </w:pPr>
      <w:r>
        <w:rPr>
          <w:b/>
        </w:rPr>
        <w:t>Operačný program:</w:t>
      </w:r>
      <w:r w:rsidR="00700301">
        <w:rPr>
          <w:b/>
        </w:rPr>
        <w:t xml:space="preserve">    Technická pomoc</w:t>
      </w:r>
    </w:p>
    <w:p w:rsidR="003C2776" w:rsidRDefault="003C2776" w:rsidP="003C2776">
      <w:pPr>
        <w:spacing w:before="240" w:after="240"/>
        <w:rPr>
          <w:b/>
        </w:rPr>
      </w:pPr>
      <w:r>
        <w:rPr>
          <w:b/>
        </w:rPr>
        <w:t>Prioritná os:</w:t>
      </w:r>
      <w:r w:rsidR="003E149B" w:rsidRPr="003E149B">
        <w:rPr>
          <w:bCs/>
        </w:rPr>
        <w:t xml:space="preserve"> </w:t>
      </w:r>
      <w:r w:rsidR="00520D75">
        <w:rPr>
          <w:bCs/>
        </w:rPr>
        <w:t xml:space="preserve">1 - </w:t>
      </w:r>
      <w:r w:rsidR="003E149B" w:rsidRPr="00FC0520">
        <w:rPr>
          <w:bCs/>
        </w:rPr>
        <w:t>Riadenie, kontrola a audit EŠIF</w:t>
      </w:r>
    </w:p>
    <w:p w:rsidR="003C2776" w:rsidRPr="00461274" w:rsidRDefault="003C2776" w:rsidP="003C2776">
      <w:pPr>
        <w:spacing w:before="240" w:after="240"/>
      </w:pPr>
      <w:r>
        <w:rPr>
          <w:b/>
        </w:rPr>
        <w:t>Špecifický cieľ:</w:t>
      </w:r>
      <w:r w:rsidR="003E149B" w:rsidRPr="003E149B">
        <w:rPr>
          <w:bCs/>
        </w:rPr>
        <w:t xml:space="preserve"> </w:t>
      </w:r>
      <w:r w:rsidR="00461274">
        <w:rPr>
          <w:bCs/>
        </w:rPr>
        <w:t xml:space="preserve">3 - </w:t>
      </w:r>
      <w:r w:rsidR="00461274" w:rsidRPr="00461274">
        <w:t>Implementovať správny a transparentný systém riadenia, kontroly a auditu EŠIF</w:t>
      </w:r>
    </w:p>
    <w:p w:rsidR="003C2776" w:rsidRPr="00142FD9" w:rsidRDefault="003C2776" w:rsidP="003C2776">
      <w:pPr>
        <w:spacing w:before="240" w:after="240"/>
        <w:rPr>
          <w:b/>
        </w:rPr>
      </w:pPr>
      <w:r w:rsidRPr="00142FD9">
        <w:rPr>
          <w:b/>
        </w:rPr>
        <w:t>Fond:</w:t>
      </w:r>
      <w:r w:rsidR="003E149B" w:rsidRPr="003E149B">
        <w:t xml:space="preserve"> </w:t>
      </w:r>
      <w:r w:rsidR="003E149B" w:rsidRPr="00FC0520">
        <w:t>Európsky fond regionálneho rozvoja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 xml:space="preserve">Poskytovateľ: </w:t>
      </w:r>
    </w:p>
    <w:p w:rsidR="003C2776" w:rsidRDefault="003C2776" w:rsidP="003C2776">
      <w:pPr>
        <w:spacing w:before="240" w:after="240"/>
      </w:pPr>
      <w:r>
        <w:t>Názov:</w:t>
      </w:r>
      <w:r w:rsidR="00700301">
        <w:t xml:space="preserve">    Úrad vlády SR,  riadiaci orgán pre OP TP</w:t>
      </w:r>
    </w:p>
    <w:p w:rsidR="00700301" w:rsidRDefault="003C2776" w:rsidP="00700301">
      <w:pPr>
        <w:spacing w:before="240" w:after="240"/>
        <w:rPr>
          <w:b/>
        </w:rPr>
      </w:pPr>
      <w:r>
        <w:t>Adresa:</w:t>
      </w:r>
      <w:r w:rsidR="00700301">
        <w:t xml:space="preserve">   </w:t>
      </w:r>
      <w:r w:rsidR="00700301" w:rsidRPr="006937F7">
        <w:rPr>
          <w:rFonts w:asciiTheme="minorHAnsi" w:hAnsiTheme="minorHAnsi" w:cstheme="minorHAnsi"/>
        </w:rPr>
        <w:t xml:space="preserve">Námestie slobody </w:t>
      </w:r>
      <w:r w:rsidR="00700301">
        <w:rPr>
          <w:rFonts w:asciiTheme="minorHAnsi" w:hAnsiTheme="minorHAnsi" w:cstheme="minorHAnsi"/>
        </w:rPr>
        <w:t>1</w:t>
      </w:r>
      <w:r w:rsidR="00700301" w:rsidRPr="006937F7">
        <w:rPr>
          <w:rFonts w:asciiTheme="minorHAnsi" w:hAnsiTheme="minorHAnsi" w:cstheme="minorHAnsi"/>
        </w:rPr>
        <w:t>, 81</w:t>
      </w:r>
      <w:r w:rsidR="00700301">
        <w:rPr>
          <w:rFonts w:asciiTheme="minorHAnsi" w:hAnsiTheme="minorHAnsi" w:cstheme="minorHAnsi"/>
        </w:rPr>
        <w:t>3 70</w:t>
      </w:r>
      <w:r w:rsidR="00700301" w:rsidRPr="006937F7">
        <w:rPr>
          <w:rFonts w:asciiTheme="minorHAnsi" w:hAnsiTheme="minorHAnsi" w:cstheme="minorHAnsi"/>
        </w:rPr>
        <w:t xml:space="preserve"> Bratislava, Slovenská republika</w:t>
      </w:r>
      <w:r w:rsidR="00700301">
        <w:rPr>
          <w:b/>
        </w:rPr>
        <w:t xml:space="preserve"> </w:t>
      </w:r>
    </w:p>
    <w:p w:rsidR="003C2776" w:rsidRDefault="003C2776" w:rsidP="00A7096E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Dĺžka trvania vyzvania:</w:t>
      </w:r>
    </w:p>
    <w:p w:rsidR="003C2776" w:rsidRDefault="003C2776" w:rsidP="003C2776">
      <w:pPr>
        <w:spacing w:before="240" w:after="240"/>
      </w:pPr>
      <w:r>
        <w:t>Typ vyzvania: otvorené</w:t>
      </w:r>
    </w:p>
    <w:p w:rsidR="003C2776" w:rsidRDefault="003C2776" w:rsidP="003C2776">
      <w:pPr>
        <w:spacing w:before="240" w:after="240"/>
      </w:pPr>
      <w:r>
        <w:t>Dátum vyhlásenia</w:t>
      </w:r>
      <w:r w:rsidRPr="00005728">
        <w:t>:</w:t>
      </w:r>
      <w:r w:rsidR="003E149B" w:rsidRPr="00005728">
        <w:t xml:space="preserve"> </w:t>
      </w:r>
      <w:r w:rsidR="00D85835">
        <w:t xml:space="preserve"> </w:t>
      </w:r>
      <w:r w:rsidR="000A466A">
        <w:t>21</w:t>
      </w:r>
      <w:r w:rsidR="003E149B" w:rsidRPr="00005728">
        <w:t>/</w:t>
      </w:r>
      <w:r w:rsidR="00DE151E">
        <w:t>0</w:t>
      </w:r>
      <w:r w:rsidR="00662358">
        <w:t>3</w:t>
      </w:r>
      <w:r w:rsidR="003E149B" w:rsidRPr="00005728">
        <w:t>/2016</w:t>
      </w:r>
    </w:p>
    <w:p w:rsidR="003C2776" w:rsidRDefault="003C2776" w:rsidP="000A466A">
      <w:pPr>
        <w:spacing w:before="240" w:after="240"/>
        <w:jc w:val="both"/>
      </w:pPr>
      <w:r>
        <w:t xml:space="preserve">Dátum uzavretia: </w:t>
      </w:r>
      <w:r w:rsidR="003E149B">
        <w:t>do vyčerpania vyčlenených finančných prostriedkov</w:t>
      </w:r>
      <w:r w:rsidR="00D863AD" w:rsidRPr="00D863AD">
        <w:t xml:space="preserve"> alebo na základe rozhodnutia RO OP TP, najmä z dôvodu uspokojenia dopytu oprávnených žiadateľov. Presný dátum</w:t>
      </w:r>
      <w:r w:rsidR="00D863AD" w:rsidRPr="009D6720">
        <w:t xml:space="preserve"> uzavretia v</w:t>
      </w:r>
      <w:r w:rsidR="00D863AD">
        <w:t>yzvania</w:t>
      </w:r>
      <w:r w:rsidR="00D863AD" w:rsidRPr="009D6720">
        <w:t xml:space="preserve"> zverejní RO OP TP na webovom sídle </w:t>
      </w:r>
      <w:hyperlink r:id="rId9" w:history="1">
        <w:r w:rsidR="00D863AD" w:rsidRPr="002E00FB">
          <w:rPr>
            <w:rStyle w:val="Hypertextovprepojenie"/>
          </w:rPr>
          <w:t>http://optp.vlada.gov.sk</w:t>
        </w:r>
      </w:hyperlink>
      <w:r w:rsidR="00D863AD" w:rsidRPr="009D6720">
        <w:t>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Indikatívna výška finančných prostriedkov vyčlenených na vyzvanie (zdroje EÚ)</w:t>
      </w:r>
    </w:p>
    <w:p w:rsidR="003E149B" w:rsidRPr="00A7096E" w:rsidRDefault="003E149B" w:rsidP="00A7096E">
      <w:pPr>
        <w:spacing w:before="240" w:after="240"/>
        <w:jc w:val="both"/>
        <w:rPr>
          <w:rFonts w:asciiTheme="minorHAnsi" w:hAnsiTheme="minorHAnsi"/>
        </w:rPr>
      </w:pPr>
      <w:r w:rsidRPr="00A7096E">
        <w:rPr>
          <w:rFonts w:asciiTheme="minorHAnsi" w:hAnsiTheme="minorHAnsi"/>
        </w:rPr>
        <w:t xml:space="preserve">Indikatívna výška zdrojov EÚ v rámci vyzvania </w:t>
      </w:r>
      <w:r w:rsidRPr="00D23D79">
        <w:rPr>
          <w:rFonts w:asciiTheme="minorHAnsi" w:hAnsiTheme="minorHAnsi"/>
        </w:rPr>
        <w:t xml:space="preserve">je </w:t>
      </w:r>
      <w:r w:rsidR="00D23D79" w:rsidRPr="00D23D79">
        <w:rPr>
          <w:b/>
        </w:rPr>
        <w:t>23 000 000</w:t>
      </w:r>
      <w:r w:rsidR="00662358" w:rsidRPr="00D23D79">
        <w:rPr>
          <w:b/>
        </w:rPr>
        <w:t>,00</w:t>
      </w:r>
      <w:r w:rsidR="00662358" w:rsidRPr="00D23D79">
        <w:t xml:space="preserve"> </w:t>
      </w:r>
      <w:r w:rsidRPr="00D23D79">
        <w:rPr>
          <w:rFonts w:asciiTheme="minorHAnsi" w:hAnsiTheme="minorHAnsi"/>
        </w:rPr>
        <w:t>€.</w:t>
      </w:r>
    </w:p>
    <w:p w:rsidR="003A23D2" w:rsidRDefault="003A23D2">
      <w:pPr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  <w:r>
        <w:rPr>
          <w:b/>
        </w:rPr>
        <w:br w:type="page"/>
      </w:r>
    </w:p>
    <w:p w:rsidR="003C2776" w:rsidRDefault="003C2776" w:rsidP="00A7096E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lastRenderedPageBreak/>
        <w:t>Financovanie projektu</w:t>
      </w:r>
    </w:p>
    <w:p w:rsidR="004A420E" w:rsidRPr="004A420E" w:rsidRDefault="00DC6870" w:rsidP="004A420E">
      <w:pPr>
        <w:spacing w:before="240" w:after="24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Poskytovateľ</w:t>
      </w:r>
      <w:r w:rsidR="004A420E" w:rsidRPr="004A420E">
        <w:rPr>
          <w:rFonts w:asciiTheme="minorHAnsi" w:hAnsiTheme="minorHAnsi"/>
        </w:rPr>
        <w:t xml:space="preserve"> zabezpečí financovanie projektu v súlade s pravidlami Stratégie financovania EŠIF na programové obdobie 2014-2020 podľa typu prijímateľa nasledovne: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984"/>
        <w:gridCol w:w="1701"/>
        <w:gridCol w:w="1733"/>
      </w:tblGrid>
      <w:tr w:rsidR="00220D59" w:rsidRPr="000B7E94" w:rsidTr="001132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20D59" w:rsidRPr="00E819C4" w:rsidRDefault="00220D59" w:rsidP="004A420E">
            <w:pPr>
              <w:jc w:val="center"/>
              <w:rPr>
                <w:b/>
              </w:rPr>
            </w:pPr>
            <w:r w:rsidRPr="00E819C4">
              <w:rPr>
                <w:b/>
              </w:rPr>
              <w:t xml:space="preserve">Prijímateľ </w:t>
            </w:r>
            <w:r w:rsidR="004A420E">
              <w:rPr>
                <w:b/>
              </w:rPr>
              <w:t xml:space="preserve"> - štátna rozpočtová organizácia</w:t>
            </w:r>
          </w:p>
        </w:tc>
      </w:tr>
      <w:tr w:rsidR="00220D59" w:rsidRPr="000B7E94" w:rsidTr="001132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Celkové oprávnené výdavky</w:t>
            </w:r>
          </w:p>
        </w:tc>
      </w:tr>
      <w:tr w:rsidR="00220D59" w:rsidRPr="000B7E94" w:rsidTr="001132F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FC0520">
              <w:t>Zdroje Európskej únie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Národné verejné zdroje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Spolu</w:t>
            </w:r>
          </w:p>
        </w:tc>
      </w:tr>
      <w:tr w:rsidR="00220D59" w:rsidRPr="000B7E94" w:rsidTr="001132F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FC0520">
              <w:t>Európsky fond regionálneho rozvoja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Štátny rozpočet</w:t>
            </w:r>
            <w:r>
              <w:rPr>
                <w:rStyle w:val="Odkaznapoznmkupodiarou"/>
              </w:rPr>
              <w:footnoteReference w:id="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Prijímateľ</w:t>
            </w: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</w:p>
        </w:tc>
      </w:tr>
      <w:tr w:rsidR="00220D59" w:rsidRPr="000B7E94" w:rsidTr="001132F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220D59">
            <w:pPr>
              <w:jc w:val="center"/>
              <w:rPr>
                <w:b/>
              </w:rPr>
            </w:pPr>
            <w:r w:rsidRPr="00E819C4">
              <w:rPr>
                <w:b/>
              </w:rPr>
              <w:t>82,</w:t>
            </w:r>
            <w:r>
              <w:rPr>
                <w:b/>
              </w:rPr>
              <w:t>06</w:t>
            </w:r>
            <w:r w:rsidRPr="00E819C4">
              <w:rPr>
                <w:b/>
              </w:rPr>
              <w:t xml:space="preserve">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220D59">
            <w:pPr>
              <w:jc w:val="center"/>
              <w:rPr>
                <w:b/>
              </w:rPr>
            </w:pPr>
            <w:r w:rsidRPr="00E819C4">
              <w:rPr>
                <w:b/>
              </w:rPr>
              <w:t>17,</w:t>
            </w:r>
            <w:r>
              <w:rPr>
                <w:b/>
              </w:rPr>
              <w:t>94</w:t>
            </w:r>
            <w:r w:rsidRPr="00E819C4">
              <w:rPr>
                <w:b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0,0 %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100,0 %</w:t>
            </w:r>
          </w:p>
        </w:tc>
      </w:tr>
    </w:tbl>
    <w:p w:rsidR="00220D59" w:rsidRPr="00437710" w:rsidRDefault="00220D59" w:rsidP="00220D59">
      <w:pPr>
        <w:spacing w:before="240" w:after="240"/>
        <w:ind w:firstLine="360"/>
        <w:jc w:val="both"/>
      </w:pPr>
      <w:r w:rsidRPr="00FC0520">
        <w:t xml:space="preserve">Oprávnené </w:t>
      </w:r>
      <w:r w:rsidRPr="00437710">
        <w:t xml:space="preserve">výdavky sa uhrádzajú vo vyššie uvedených pomeroch, ktoré </w:t>
      </w:r>
      <w:r>
        <w:t>sa percentuálne skladajú z nasledujúcich pomerov</w:t>
      </w:r>
      <w:r w:rsidRPr="00437710">
        <w:t xml:space="preserve">: </w:t>
      </w:r>
    </w:p>
    <w:p w:rsidR="00220D59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3,45 %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tvorí financovanie „pro rata“ zo zdrojov štátneho rozpočtu. Keďže v operačnom programe Technická pomoc sú alokované prostriedky iba pre kategóriu „menej rozvinutý región“, tieto prostriedky boli doplnené (vzhľadom na horizontálny a celoplošný charakter aktivít operačného programu) s cieľom podporiť rozvinutejšie regióny formou „pro rata“;</w:t>
      </w:r>
    </w:p>
    <w:p w:rsidR="00220D59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85 %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bez zdrojov „pro rata“ tvorí výška pomoci z Európskeho fondu regionálneho rozvoja;</w:t>
      </w:r>
    </w:p>
    <w:p w:rsidR="003C2776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15 %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bez zdrojov „pro rata“ tvorí príspevok zo štátneho rozpočtu.</w:t>
      </w:r>
    </w:p>
    <w:p w:rsidR="003C2776" w:rsidRDefault="003C2776" w:rsidP="003C2776">
      <w:pPr>
        <w:pStyle w:val="Odsekzoznamu1"/>
        <w:keepNext/>
        <w:numPr>
          <w:ilvl w:val="1"/>
          <w:numId w:val="1"/>
        </w:numPr>
        <w:spacing w:before="240" w:after="240" w:line="276" w:lineRule="auto"/>
        <w:ind w:left="788" w:hanging="431"/>
        <w:contextualSpacing w:val="0"/>
        <w:rPr>
          <w:b/>
        </w:rPr>
      </w:pPr>
      <w:r>
        <w:rPr>
          <w:b/>
        </w:rPr>
        <w:t>Časový harmonogram konania o ŽoNFP</w:t>
      </w:r>
      <w:r>
        <w:rPr>
          <w:b/>
        </w:rPr>
        <w:tab/>
      </w:r>
    </w:p>
    <w:p w:rsidR="00220D59" w:rsidRPr="00C62961" w:rsidRDefault="00220D59" w:rsidP="00220D59">
      <w:pPr>
        <w:spacing w:before="240" w:after="240"/>
        <w:ind w:firstLine="360"/>
        <w:jc w:val="both"/>
      </w:pPr>
      <w:r w:rsidRPr="00FC0520">
        <w:t xml:space="preserve">Rozhodnutie o žiadosti o nenávratný finančný príspevok bude vydané najneskôr </w:t>
      </w:r>
      <w:r w:rsidRPr="00C62961">
        <w:t xml:space="preserve">do </w:t>
      </w:r>
      <w:r w:rsidR="00DE46A3" w:rsidRPr="00C62961">
        <w:t xml:space="preserve">35 </w:t>
      </w:r>
      <w:r w:rsidRPr="00C62961">
        <w:t xml:space="preserve">pracovných dní od </w:t>
      </w:r>
      <w:r w:rsidR="00DE46A3" w:rsidRPr="00C62961">
        <w:t xml:space="preserve">konečného termínu príslušného posudzovaného časového obdobia </w:t>
      </w:r>
      <w:r w:rsidR="002D400C" w:rsidRPr="00C62961">
        <w:t>vyzvania</w:t>
      </w:r>
      <w:r w:rsidRPr="00C62961">
        <w:t xml:space="preserve">. </w:t>
      </w:r>
    </w:p>
    <w:p w:rsidR="002D400C" w:rsidRPr="00C62961" w:rsidRDefault="002D400C" w:rsidP="00220D59">
      <w:pPr>
        <w:spacing w:before="240" w:after="240"/>
        <w:ind w:firstLine="360"/>
        <w:jc w:val="both"/>
      </w:pPr>
      <w:r w:rsidRPr="00C62961">
        <w:t>Posudzovaným obdobím tohto vyzvania je kalendárny týždeň, pričom posudzovanie žiadosti začne v prvý pracovný deň nasledujúceho týždňa.</w:t>
      </w:r>
    </w:p>
    <w:p w:rsidR="00220D59" w:rsidRDefault="00220D59" w:rsidP="00220D59">
      <w:pPr>
        <w:spacing w:before="240" w:after="240"/>
        <w:ind w:firstLine="360"/>
        <w:jc w:val="both"/>
      </w:pPr>
      <w:r w:rsidRPr="00FC0520">
        <w:t>Riadiaci orgán</w:t>
      </w:r>
      <w:r w:rsidRPr="00220D59">
        <w:t xml:space="preserve"> </w:t>
      </w:r>
      <w:r w:rsidRPr="00FC0520">
        <w:t>je oprávnený</w:t>
      </w:r>
      <w:r w:rsidRPr="00220D59">
        <w:t xml:space="preserve"> predĺž</w:t>
      </w:r>
      <w:r w:rsidRPr="00FC0520">
        <w:t>iť</w:t>
      </w:r>
      <w:r w:rsidRPr="00220D59">
        <w:t xml:space="preserve"> lehot</w:t>
      </w:r>
      <w:r w:rsidRPr="00FC0520">
        <w:t>u</w:t>
      </w:r>
      <w:r w:rsidRPr="00220D59">
        <w:t xml:space="preserve"> na vydanie rozhodnutia o žiadosti o NFP v</w:t>
      </w:r>
      <w:r w:rsidRPr="00FC0520">
        <w:t> </w:t>
      </w:r>
      <w:r w:rsidRPr="00220D59">
        <w:t>prípade</w:t>
      </w:r>
      <w:r w:rsidRPr="00FC0520">
        <w:t>, ak nie je možné</w:t>
      </w:r>
      <w:r w:rsidRPr="00220D59">
        <w:t xml:space="preserve"> ukončiť konanie o žiadosti o NFP</w:t>
      </w:r>
      <w:r w:rsidRPr="00FC0520">
        <w:t xml:space="preserve"> </w:t>
      </w:r>
      <w:r w:rsidR="00DE46A3" w:rsidRPr="00FC0520">
        <w:t xml:space="preserve">do </w:t>
      </w:r>
      <w:r w:rsidR="00DE46A3">
        <w:t xml:space="preserve">35 </w:t>
      </w:r>
      <w:r w:rsidR="00DE46A3" w:rsidRPr="00FC0520">
        <w:t xml:space="preserve">pracovných dní od </w:t>
      </w:r>
      <w:r w:rsidR="00DE46A3">
        <w:t>konečného termínu príslušného posudzovaného časového obdobia výzvy</w:t>
      </w:r>
      <w:r w:rsidRPr="00220D59">
        <w:t>. Informáci</w:t>
      </w:r>
      <w:r w:rsidRPr="00FC0520">
        <w:t>u</w:t>
      </w:r>
      <w:r w:rsidRPr="00220D59">
        <w:t xml:space="preserve"> o</w:t>
      </w:r>
      <w:r w:rsidRPr="00FC0520">
        <w:t xml:space="preserve"> prípadnom </w:t>
      </w:r>
      <w:r w:rsidRPr="00220D59">
        <w:t>predĺžení lehoty na vydanie rozhodnutia o</w:t>
      </w:r>
      <w:r w:rsidRPr="00FC0520">
        <w:t xml:space="preserve"> žiadosti o </w:t>
      </w:r>
      <w:r w:rsidRPr="00220D59">
        <w:t xml:space="preserve">NFP </w:t>
      </w:r>
      <w:r w:rsidRPr="00FC0520">
        <w:t>zverejní riadiaci orgán na svojom webovom sídle</w:t>
      </w:r>
      <w:r w:rsidRPr="00220D59">
        <w:t xml:space="preserve">. </w:t>
      </w:r>
    </w:p>
    <w:p w:rsidR="003C2776" w:rsidRDefault="00220D59" w:rsidP="00220D59">
      <w:pPr>
        <w:spacing w:before="240" w:after="240"/>
        <w:ind w:firstLine="360"/>
        <w:jc w:val="both"/>
      </w:pPr>
      <w:r w:rsidRPr="00FC0520">
        <w:t xml:space="preserve">Do lehoty na vydanie rozhodnutia sa nezapočítava </w:t>
      </w:r>
      <w:r>
        <w:t xml:space="preserve">čas </w:t>
      </w:r>
      <w:r w:rsidRPr="00FC0520">
        <w:t>potrebn</w:t>
      </w:r>
      <w:r>
        <w:t>ý</w:t>
      </w:r>
      <w:r w:rsidRPr="00FC0520">
        <w:t xml:space="preserve"> na predloženie náležitostí zo strany žiadateľa na základe výzvy zaslanej riadiacim orgánom (t.</w:t>
      </w:r>
      <w:r>
        <w:t xml:space="preserve"> </w:t>
      </w:r>
      <w:r w:rsidRPr="00FC0520">
        <w:t>j. prerušuje sa v momente zaslania výzvy na doplnenie chýbajúcich náležitostí a začína plynúť momentom doručenia náležitostí na riadiaci orgán).</w:t>
      </w:r>
      <w:r w:rsidR="008A01C9">
        <w:t xml:space="preserve"> </w:t>
      </w:r>
      <w:r w:rsidR="003C2776" w:rsidRPr="0032281B">
        <w:t>RO uvedie časové obdobie, v rámci ktorého bude rozhodnuté o</w:t>
      </w:r>
      <w:r w:rsidR="003C2776">
        <w:t> </w:t>
      </w:r>
      <w:r w:rsidR="003C2776" w:rsidRPr="0032281B">
        <w:t>ŽoNFP</w:t>
      </w:r>
      <w:r w:rsidR="003C2776">
        <w:t xml:space="preserve"> (celková </w:t>
      </w:r>
      <w:r w:rsidR="003C2776">
        <w:lastRenderedPageBreak/>
        <w:t>dĺžka času potrebná na vydanie rozhodnutia o ŽoNFP)</w:t>
      </w:r>
      <w:r w:rsidR="003C2776" w:rsidRPr="0032281B">
        <w:t>, vrátane možnosti prípadného predĺženia lehoty v</w:t>
      </w:r>
      <w:r w:rsidR="003C2776">
        <w:t> </w:t>
      </w:r>
      <w:r w:rsidR="003C2776" w:rsidRPr="0032281B">
        <w:t xml:space="preserve">prípadoch, kedy nie je </w:t>
      </w:r>
      <w:r w:rsidR="003C2776">
        <w:t>možné ukončiť</w:t>
      </w:r>
      <w:r w:rsidR="003C2776" w:rsidRPr="0032281B">
        <w:t xml:space="preserve"> konanie v určenej lehote a RO bola udelená výnimka z maximálnej dĺžky na schvaľovací proces</w:t>
      </w:r>
      <w:r w:rsidR="003C2776">
        <w:t xml:space="preserve"> v súlade s kapitolou 1.2, ods. 3, písm. d) Systému riadenia EŠIF</w:t>
      </w:r>
      <w:r w:rsidR="003C2776" w:rsidRPr="0032281B">
        <w:t>.</w:t>
      </w:r>
      <w:r w:rsidR="003C2776">
        <w:t xml:space="preserve"> 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Miesto a spôsob podania ŽoNFP</w:t>
      </w:r>
    </w:p>
    <w:p w:rsidR="00CF20E8" w:rsidRDefault="00CF20E8" w:rsidP="00CF20E8">
      <w:pPr>
        <w:pStyle w:val="Default"/>
        <w:jc w:val="both"/>
        <w:rPr>
          <w:sz w:val="23"/>
          <w:szCs w:val="23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Žiadateľ je povinný predložiť žiadosť o NFP </w:t>
      </w:r>
      <w:r w:rsidRPr="00D572F8">
        <w:rPr>
          <w:sz w:val="23"/>
          <w:szCs w:val="23"/>
        </w:rPr>
        <w:t>riadne, včas a v určenej forme</w:t>
      </w:r>
      <w:r>
        <w:rPr>
          <w:sz w:val="23"/>
          <w:szCs w:val="23"/>
        </w:rPr>
        <w:t xml:space="preserve">: </w:t>
      </w:r>
    </w:p>
    <w:p w:rsidR="00CF20E8" w:rsidRDefault="00CF20E8" w:rsidP="00CF20E8">
      <w:pPr>
        <w:pStyle w:val="Default"/>
        <w:jc w:val="both"/>
        <w:rPr>
          <w:rFonts w:asciiTheme="minorHAnsi" w:hAnsiTheme="minorHAnsi" w:cs="Times New Roman"/>
          <w:sz w:val="22"/>
          <w:szCs w:val="22"/>
        </w:rPr>
      </w:pPr>
      <w:r w:rsidRPr="007775EB">
        <w:rPr>
          <w:rFonts w:asciiTheme="minorHAnsi" w:hAnsiTheme="minorHAnsi" w:cs="Times New Roman"/>
          <w:b/>
          <w:sz w:val="22"/>
          <w:szCs w:val="22"/>
        </w:rPr>
        <w:t>elektronicky</w:t>
      </w:r>
      <w:r w:rsidRPr="002D08EE">
        <w:rPr>
          <w:rFonts w:asciiTheme="minorHAnsi" w:hAnsiTheme="minorHAnsi" w:cs="Times New Roman"/>
          <w:sz w:val="22"/>
          <w:szCs w:val="22"/>
        </w:rPr>
        <w:t xml:space="preserve">, prostredníctvom ITMS2014+ </w:t>
      </w:r>
    </w:p>
    <w:p w:rsidR="00CF20E8" w:rsidRPr="007775EB" w:rsidRDefault="00CF20E8" w:rsidP="00CF20E8">
      <w:pPr>
        <w:pStyle w:val="Default"/>
        <w:jc w:val="both"/>
        <w:rPr>
          <w:rFonts w:ascii="Times New Roman" w:hAnsi="Times New Roman" w:cs="Times New Roman"/>
        </w:rPr>
      </w:pPr>
      <w:r w:rsidRPr="007775EB">
        <w:rPr>
          <w:rFonts w:asciiTheme="minorHAnsi" w:hAnsiTheme="minorHAnsi" w:cs="Times New Roman"/>
          <w:b/>
          <w:sz w:val="22"/>
          <w:szCs w:val="22"/>
        </w:rPr>
        <w:t xml:space="preserve">a zároveň v </w:t>
      </w:r>
      <w:r w:rsidR="002E2324">
        <w:rPr>
          <w:rFonts w:asciiTheme="minorHAnsi" w:hAnsiTheme="minorHAnsi" w:cs="Times New Roman"/>
          <w:b/>
          <w:sz w:val="22"/>
          <w:szCs w:val="22"/>
        </w:rPr>
        <w:t>listinnej</w:t>
      </w:r>
      <w:r w:rsidR="002E2324" w:rsidRPr="007775EB">
        <w:rPr>
          <w:rFonts w:asciiTheme="minorHAnsi" w:hAnsiTheme="minorHAnsi" w:cs="Times New Roman"/>
          <w:b/>
          <w:sz w:val="22"/>
          <w:szCs w:val="22"/>
        </w:rPr>
        <w:t xml:space="preserve"> </w:t>
      </w:r>
      <w:r w:rsidRPr="007775EB">
        <w:rPr>
          <w:rFonts w:asciiTheme="minorHAnsi" w:hAnsiTheme="minorHAnsi" w:cs="Times New Roman"/>
          <w:b/>
          <w:sz w:val="22"/>
          <w:szCs w:val="22"/>
        </w:rPr>
        <w:t>podobe</w:t>
      </w:r>
      <w:r w:rsidRPr="002D08EE">
        <w:rPr>
          <w:rFonts w:asciiTheme="minorHAnsi" w:hAnsiTheme="minorHAnsi" w:cs="Times New Roman"/>
          <w:sz w:val="22"/>
          <w:szCs w:val="22"/>
        </w:rPr>
        <w:t>, spolu so všetkými prílohami v jednom origináli (vytlačenom po odoslaní prostredníctvom ITMS2014+) a jednej kópii</w:t>
      </w:r>
      <w:r>
        <w:rPr>
          <w:rFonts w:asciiTheme="minorHAnsi" w:hAnsiTheme="minorHAnsi" w:cs="Times New Roman"/>
          <w:sz w:val="22"/>
          <w:szCs w:val="22"/>
        </w:rPr>
        <w:t xml:space="preserve"> jedným z nasledovných spôsobov:</w:t>
      </w:r>
      <w:r w:rsidRPr="002D08EE">
        <w:rPr>
          <w:rFonts w:asciiTheme="minorHAnsi" w:hAnsiTheme="minorHAnsi" w:cs="Times New Roman"/>
          <w:sz w:val="22"/>
          <w:szCs w:val="22"/>
        </w:rPr>
        <w:t xml:space="preserve"> </w:t>
      </w:r>
    </w:p>
    <w:p w:rsidR="00CF20E8" w:rsidRPr="002D08EE" w:rsidRDefault="00CF20E8" w:rsidP="00CF20E8">
      <w:pPr>
        <w:pStyle w:val="Odsekzoznamu"/>
        <w:numPr>
          <w:ilvl w:val="0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2D08EE">
        <w:rPr>
          <w:rFonts w:asciiTheme="minorHAnsi" w:hAnsiTheme="minorHAnsi"/>
          <w:sz w:val="22"/>
          <w:szCs w:val="22"/>
        </w:rPr>
        <w:t>doporučenou poštou alebo kuriérskou službou na adresu: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Úrad vlády Slovenskej republiky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sekcia operačných programov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odbor implementácie projektov OP TP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Námestie slobody 1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813 70 Bratislava 15</w:t>
      </w:r>
    </w:p>
    <w:p w:rsidR="00CF20E8" w:rsidRPr="00C92C97" w:rsidRDefault="00CF20E8" w:rsidP="00CF20E8">
      <w:pPr>
        <w:pStyle w:val="Odsekzoznamu"/>
        <w:numPr>
          <w:ilvl w:val="0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 xml:space="preserve">osobne v pracovných dňoch </w:t>
      </w:r>
    </w:p>
    <w:p w:rsidR="00CF20E8" w:rsidRPr="00C92C97" w:rsidRDefault="00CF20E8" w:rsidP="00CF20E8">
      <w:pPr>
        <w:pStyle w:val="Odsekzoznamu"/>
        <w:numPr>
          <w:ilvl w:val="1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>v čase od 8.00 hod. do 15.00 hod. (obedňajšia prestávka 11.45-12.15 hod):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podateľňa Úradu vlády Slovenskej republiky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Námestie slobody 1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813 70 Bratislava 15</w:t>
      </w:r>
    </w:p>
    <w:p w:rsidR="00CF20E8" w:rsidRPr="00C92C97" w:rsidRDefault="00CF20E8" w:rsidP="00CF20E8">
      <w:pPr>
        <w:pStyle w:val="Odsekzoznamu"/>
        <w:numPr>
          <w:ilvl w:val="1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>v čase od 8.30 hod. do 14.30 hod. na adresu: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Úrad vlády Slovenskej republiky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sekcia operačných programov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odbor implementácie projektov OP TP 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Radlinského 13</w:t>
      </w:r>
    </w:p>
    <w:p w:rsidR="00CF20E8" w:rsidRPr="002D08EE" w:rsidRDefault="00CF20E8" w:rsidP="00CF20E8">
      <w:pPr>
        <w:spacing w:after="0"/>
        <w:ind w:firstLine="35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811 07 </w:t>
      </w:r>
      <w:r w:rsidRPr="002D08EE">
        <w:rPr>
          <w:rFonts w:asciiTheme="minorHAnsi" w:hAnsiTheme="minorHAnsi"/>
        </w:rPr>
        <w:t>Bratislava</w:t>
      </w:r>
      <w:r>
        <w:rPr>
          <w:rFonts w:asciiTheme="minorHAnsi" w:hAnsiTheme="minorHAnsi"/>
        </w:rPr>
        <w:t xml:space="preserve"> 1</w:t>
      </w:r>
    </w:p>
    <w:p w:rsidR="00CF20E8" w:rsidRPr="002D08EE" w:rsidRDefault="00CF20E8" w:rsidP="00CF20E8">
      <w:pPr>
        <w:pStyle w:val="Default"/>
        <w:spacing w:line="276" w:lineRule="auto"/>
        <w:ind w:left="709" w:firstLine="426"/>
        <w:rPr>
          <w:rFonts w:asciiTheme="minorHAnsi" w:hAnsiTheme="minorHAnsi" w:cs="Times New Roman"/>
          <w:sz w:val="22"/>
          <w:szCs w:val="22"/>
        </w:rPr>
      </w:pPr>
    </w:p>
    <w:p w:rsidR="002E2324" w:rsidRDefault="002E2324" w:rsidP="002E2324">
      <w:pPr>
        <w:spacing w:before="240" w:after="240"/>
        <w:ind w:firstLine="360"/>
        <w:jc w:val="both"/>
      </w:pPr>
      <w:r>
        <w:t>RO OP TP nie je oprávnený v zmysle v súčasnosti platných právnych prepisov obmedziť pre žiadateľov predkladanie ŽoNFP v listinnej podobe. V zmysle zákona o e-Governmente môže žiadateľ písomné doručenie ŽoNFP nahradiť elektronickým doručením</w:t>
      </w:r>
      <w:r w:rsidRPr="00713A77">
        <w:t xml:space="preserve"> </w:t>
      </w:r>
      <w:r>
        <w:t xml:space="preserve">prostredníctvom </w:t>
      </w:r>
      <w:r w:rsidRPr="002B139F">
        <w:rPr>
          <w:rFonts w:asciiTheme="minorHAnsi" w:hAnsiTheme="minorHAnsi"/>
        </w:rPr>
        <w:t>Ústredn</w:t>
      </w:r>
      <w:r>
        <w:rPr>
          <w:rFonts w:asciiTheme="minorHAnsi" w:hAnsiTheme="minorHAnsi"/>
        </w:rPr>
        <w:t>ého</w:t>
      </w:r>
      <w:r w:rsidRPr="002B139F">
        <w:rPr>
          <w:rFonts w:asciiTheme="minorHAnsi" w:hAnsiTheme="minorHAnsi"/>
        </w:rPr>
        <w:t xml:space="preserve"> portál</w:t>
      </w:r>
      <w:r>
        <w:rPr>
          <w:rFonts w:asciiTheme="minorHAnsi" w:hAnsiTheme="minorHAnsi"/>
        </w:rPr>
        <w:t>u</w:t>
      </w:r>
      <w:r w:rsidRPr="002B139F">
        <w:rPr>
          <w:rFonts w:asciiTheme="minorHAnsi" w:hAnsiTheme="minorHAnsi"/>
        </w:rPr>
        <w:t xml:space="preserve"> verejnej správy</w:t>
      </w:r>
      <w:r>
        <w:t xml:space="preserve"> (ÚP VS na adrese www.slovensko.sk) do elektronickej schránky RO OP TP (špeciálna služba ÚV SR zriadená pre takéto podanie, v prípade ak táto služba ešte nie je zriadená, môže byť pre tento účel použitá služba „Všeobecnej agendy“).</w:t>
      </w:r>
    </w:p>
    <w:p w:rsidR="002E2324" w:rsidRDefault="002E2324" w:rsidP="002E2324">
      <w:pPr>
        <w:spacing w:before="240" w:after="240"/>
        <w:ind w:firstLine="360"/>
        <w:jc w:val="both"/>
      </w:pPr>
      <w:r>
        <w:t>Žiadateľ postupuje pri predložení ŽoNFP do elektronickej schránky RO OP TP nasledovne:</w:t>
      </w:r>
    </w:p>
    <w:p w:rsidR="002E2324" w:rsidRPr="00D01EF2" w:rsidRDefault="002E2324" w:rsidP="002E2324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  <w:sz w:val="22"/>
          <w:szCs w:val="22"/>
        </w:rPr>
      </w:pPr>
      <w:r w:rsidRPr="00D01EF2">
        <w:rPr>
          <w:rFonts w:asciiTheme="minorHAnsi" w:hAnsiTheme="minorHAnsi"/>
          <w:sz w:val="22"/>
          <w:szCs w:val="22"/>
        </w:rPr>
        <w:t xml:space="preserve">do termínu integrácie ITMS2014+ s Ústredným portálom verejnej správy žiadateľ odošle žiadosť o NFP, vrátane príloh prostredníctvom ITMS2014+, následne vygenerovaný pdf </w:t>
      </w:r>
      <w:r w:rsidRPr="00D01EF2">
        <w:rPr>
          <w:rFonts w:asciiTheme="minorHAnsi" w:hAnsiTheme="minorHAnsi"/>
          <w:sz w:val="22"/>
          <w:szCs w:val="22"/>
        </w:rPr>
        <w:lastRenderedPageBreak/>
        <w:t>súbor ŽoNFP, už bez príloh, uloží do verzie PDF/A-1a, autorizuje ho kvalifikovaným elektronickým podpisom, kvalifikovaným elektronickým podpisom s mandátnym certifikátom alebo kvalifikovanou elektronickou pečaťou a odošle do 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D01EF2">
        <w:rPr>
          <w:rFonts w:asciiTheme="minorHAnsi" w:hAnsiTheme="minorHAnsi"/>
          <w:sz w:val="22"/>
          <w:szCs w:val="22"/>
        </w:rPr>
        <w:t>;</w:t>
      </w:r>
    </w:p>
    <w:p w:rsidR="002E2324" w:rsidRPr="006A44A2" w:rsidRDefault="002E2324" w:rsidP="002E2324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</w:rPr>
      </w:pPr>
      <w:r w:rsidRPr="00D01EF2">
        <w:rPr>
          <w:rFonts w:asciiTheme="minorHAnsi" w:hAnsiTheme="minorHAnsi"/>
          <w:sz w:val="22"/>
          <w:szCs w:val="22"/>
        </w:rPr>
        <w:t xml:space="preserve">po termíne integrácie ITMS2014+ s Ústredným portálom verejnej správy žiadateľ autorizuje a odošle ŽoNFP bez príloh priamo z prostredia ITMS2014+ (podrobnejšie informácie po integrácii poskytne </w:t>
      </w:r>
      <w:r>
        <w:rPr>
          <w:rFonts w:asciiTheme="minorHAnsi" w:hAnsiTheme="minorHAnsi"/>
          <w:sz w:val="22"/>
          <w:szCs w:val="22"/>
        </w:rPr>
        <w:t xml:space="preserve">RO OP TP žiadateľom na webovom sídle RO OP TP </w:t>
      </w:r>
      <w:r w:rsidRPr="00D01EF2">
        <w:rPr>
          <w:rFonts w:asciiTheme="minorHAnsi" w:hAnsiTheme="minorHAnsi"/>
          <w:sz w:val="22"/>
          <w:szCs w:val="22"/>
        </w:rPr>
        <w:t xml:space="preserve">). </w:t>
      </w:r>
    </w:p>
    <w:p w:rsidR="002E2324" w:rsidRPr="00D01EF2" w:rsidRDefault="002E2324" w:rsidP="002E2324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  <w:sz w:val="22"/>
          <w:szCs w:val="22"/>
        </w:rPr>
      </w:pPr>
      <w:r w:rsidRPr="00D01EF2">
        <w:rPr>
          <w:rFonts w:asciiTheme="minorHAnsi" w:hAnsiTheme="minorHAnsi"/>
          <w:sz w:val="22"/>
          <w:szCs w:val="22"/>
        </w:rPr>
        <w:t>Žiadateľ štandardne neautorizuje prílohy ŽoNFP, ale ich iba vloží do ITMS2014+. V  prípad</w:t>
      </w:r>
      <w:r>
        <w:rPr>
          <w:rFonts w:asciiTheme="minorHAnsi" w:hAnsiTheme="minorHAnsi"/>
          <w:sz w:val="22"/>
          <w:szCs w:val="22"/>
        </w:rPr>
        <w:t>e</w:t>
      </w:r>
      <w:r w:rsidRPr="00D01E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prílohy </w:t>
      </w:r>
      <w:r w:rsidRPr="00872B1D">
        <w:rPr>
          <w:rFonts w:asciiTheme="minorHAnsi" w:hAnsiTheme="minorHAnsi"/>
          <w:sz w:val="22"/>
          <w:szCs w:val="22"/>
        </w:rPr>
        <w:t>Splnomocneni</w:t>
      </w:r>
      <w:r>
        <w:rPr>
          <w:rFonts w:asciiTheme="minorHAnsi" w:hAnsiTheme="minorHAnsi"/>
          <w:sz w:val="22"/>
          <w:szCs w:val="22"/>
        </w:rPr>
        <w:t>a</w:t>
      </w:r>
      <w:r w:rsidRPr="00872B1D">
        <w:rPr>
          <w:rFonts w:asciiTheme="minorHAnsi" w:hAnsiTheme="minorHAnsi"/>
          <w:sz w:val="22"/>
          <w:szCs w:val="22"/>
        </w:rPr>
        <w:t xml:space="preserve"> osoby splnomocnenej zastupovať žiadateľa v konaní o ŽoNFP</w:t>
      </w:r>
      <w:r w:rsidRPr="00941F0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je</w:t>
      </w:r>
      <w:r w:rsidRPr="00D01E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potrebné </w:t>
      </w:r>
      <w:r w:rsidRPr="00D01EF2">
        <w:rPr>
          <w:rFonts w:asciiTheme="minorHAnsi" w:hAnsiTheme="minorHAnsi"/>
          <w:sz w:val="22"/>
          <w:szCs w:val="22"/>
        </w:rPr>
        <w:t>doručiť príloh</w:t>
      </w:r>
      <w:r>
        <w:rPr>
          <w:rFonts w:asciiTheme="minorHAnsi" w:hAnsiTheme="minorHAnsi"/>
          <w:sz w:val="22"/>
          <w:szCs w:val="22"/>
        </w:rPr>
        <w:t>u</w:t>
      </w:r>
      <w:r w:rsidRPr="00D01EF2">
        <w:rPr>
          <w:rFonts w:asciiTheme="minorHAnsi" w:hAnsiTheme="minorHAnsi"/>
          <w:sz w:val="22"/>
          <w:szCs w:val="22"/>
        </w:rPr>
        <w:t xml:space="preserve"> ŽoNFP </w:t>
      </w:r>
      <w:r>
        <w:rPr>
          <w:rFonts w:asciiTheme="minorHAnsi" w:hAnsiTheme="minorHAnsi"/>
          <w:sz w:val="22"/>
          <w:szCs w:val="22"/>
        </w:rPr>
        <w:t>aj v listinnej podobe na RO OP TP</w:t>
      </w:r>
      <w:r w:rsidRPr="00D01EF2">
        <w:rPr>
          <w:rFonts w:asciiTheme="minorHAnsi" w:hAnsiTheme="minorHAnsi"/>
          <w:sz w:val="22"/>
          <w:szCs w:val="22"/>
        </w:rPr>
        <w:t>. V tomto prípade sa za dátum doručenia ŽoNFP bude považovať dátum, ktorý nastane neskôr; buď dátum doručenia ŽoNFP do elektronickej schránky RO alebo dátum podania/odovzdania listinnej prílohy ŽoNFP</w:t>
      </w:r>
      <w:r>
        <w:rPr>
          <w:rFonts w:asciiTheme="minorHAnsi" w:hAnsiTheme="minorHAnsi"/>
          <w:sz w:val="22"/>
          <w:szCs w:val="22"/>
        </w:rPr>
        <w:t>.</w:t>
      </w:r>
      <w:r w:rsidRPr="00D01EF2">
        <w:rPr>
          <w:rFonts w:asciiTheme="minorHAnsi" w:hAnsiTheme="minorHAnsi"/>
          <w:sz w:val="22"/>
          <w:szCs w:val="22"/>
        </w:rPr>
        <w:t xml:space="preserve"> </w:t>
      </w:r>
    </w:p>
    <w:p w:rsidR="002E2324" w:rsidRPr="00D01EF2" w:rsidRDefault="002E2324" w:rsidP="002E2324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  <w:sz w:val="22"/>
          <w:szCs w:val="22"/>
        </w:rPr>
      </w:pPr>
      <w:r w:rsidRPr="00D01EF2">
        <w:rPr>
          <w:rFonts w:asciiTheme="minorHAnsi" w:hAnsiTheme="minorHAnsi"/>
          <w:sz w:val="22"/>
          <w:szCs w:val="22"/>
        </w:rPr>
        <w:t>V prípade, ak žiadateľ predloží ŽoNFP bez príloh elektronickým spôsobom a má aktivovanú elektronickú schránku,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D01EF2">
        <w:rPr>
          <w:rFonts w:asciiTheme="minorHAnsi" w:hAnsiTheme="minorHAnsi"/>
          <w:sz w:val="22"/>
          <w:szCs w:val="22"/>
        </w:rPr>
        <w:t xml:space="preserve"> je povinný doručovať všetky rozhodnutia, vydané v konaní o ŽoNFP elektronicky, v súlade so zákonom o e-Governmente.</w:t>
      </w:r>
    </w:p>
    <w:p w:rsidR="002E2324" w:rsidRPr="00D01EF2" w:rsidRDefault="002E2324" w:rsidP="002E2324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/>
        </w:rPr>
      </w:pPr>
      <w:r w:rsidRPr="00D01EF2">
        <w:rPr>
          <w:rFonts w:asciiTheme="minorHAnsi" w:hAnsiTheme="minorHAnsi" w:cs="Times New Roman"/>
          <w:sz w:val="22"/>
          <w:szCs w:val="22"/>
        </w:rPr>
        <w:t>Za písomné doručenie ŽoNFP, ako aj ďalších dokumentov v rámci konania o ŽoNFP, vyžadovaných podľa ustanovení Systému riadenia EŠIF sa v zmysle zákona o e-Governmente považuje aj doručenie ŽoNFP bez príloh, resp. ďalších dokumentov v rámci konania o ŽoNFP, autorizovaných kvalifikovaným elektronickým podpisom, kvalifikovaným elektronickým podpisom s mandátnym certifikátom alebo kvalifikovanou elektronickou pečaťou do elektronickej schránky RO OP TP.</w:t>
      </w:r>
    </w:p>
    <w:p w:rsidR="002E2324" w:rsidRPr="00F75923" w:rsidRDefault="002E2324" w:rsidP="002E2324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</w:t>
      </w:r>
      <w:r>
        <w:rPr>
          <w:rFonts w:asciiTheme="minorHAnsi" w:hAnsiTheme="minorHAnsi" w:cs="Times New Roman"/>
          <w:sz w:val="22"/>
          <w:szCs w:val="22"/>
        </w:rPr>
        <w:t xml:space="preserve">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vrátane príloh je predložená </w:t>
      </w:r>
      <w:r w:rsidRPr="004B023A">
        <w:rPr>
          <w:rFonts w:asciiTheme="minorHAnsi" w:hAnsiTheme="minorHAnsi" w:cs="Times New Roman"/>
          <w:b/>
          <w:sz w:val="22"/>
          <w:szCs w:val="22"/>
        </w:rPr>
        <w:t>riadne</w:t>
      </w:r>
      <w:r>
        <w:rPr>
          <w:rFonts w:asciiTheme="minorHAnsi" w:hAnsiTheme="minorHAnsi" w:cs="Times New Roman"/>
          <w:sz w:val="22"/>
          <w:szCs w:val="22"/>
        </w:rPr>
        <w:t xml:space="preserve">, </w:t>
      </w:r>
      <w:r w:rsidRPr="00F75923">
        <w:rPr>
          <w:rFonts w:asciiTheme="minorHAnsi" w:hAnsiTheme="minorHAnsi" w:cs="Times New Roman"/>
          <w:sz w:val="22"/>
          <w:szCs w:val="22"/>
        </w:rPr>
        <w:t xml:space="preserve">ak sú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a prílohy vyplnené na počítači v slovenskom jazyku, resp. v prípade príloh predložených v inom ako slovenskom jazyku, je priložený preklad do slovenského jazyka. Preklad do slovenského jazyka sa nevyžaduje v prípade príloh, ktoré sú originálne vyhotovené v českom jazyku a sú vypracované vo formáte, ktorý umožňuje objektívne posúdenie obsahu žiadosti (t.j. čitateľnosť písma). </w:t>
      </w:r>
    </w:p>
    <w:p w:rsidR="002E2324" w:rsidRPr="00F75923" w:rsidRDefault="002E2324" w:rsidP="002E2324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Žiadosť</w:t>
      </w:r>
      <w:r>
        <w:rPr>
          <w:rFonts w:asciiTheme="minorHAnsi" w:hAnsiTheme="minorHAnsi" w:cs="Times New Roman"/>
          <w:sz w:val="22"/>
          <w:szCs w:val="22"/>
        </w:rPr>
        <w:t xml:space="preserve"> o NFP </w:t>
      </w:r>
      <w:r w:rsidRPr="00F75923">
        <w:rPr>
          <w:rFonts w:asciiTheme="minorHAnsi" w:hAnsiTheme="minorHAnsi" w:cs="Times New Roman"/>
          <w:sz w:val="22"/>
          <w:szCs w:val="22"/>
        </w:rPr>
        <w:t xml:space="preserve"> je doručená </w:t>
      </w:r>
      <w:r w:rsidRPr="004B023A">
        <w:rPr>
          <w:rFonts w:asciiTheme="minorHAnsi" w:hAnsiTheme="minorHAnsi" w:cs="Times New Roman"/>
          <w:b/>
          <w:sz w:val="22"/>
          <w:szCs w:val="22"/>
        </w:rPr>
        <w:t>včas</w:t>
      </w:r>
      <w:r w:rsidRPr="00F75923">
        <w:rPr>
          <w:rFonts w:asciiTheme="minorHAnsi" w:hAnsiTheme="minorHAnsi" w:cs="Times New Roman"/>
          <w:sz w:val="22"/>
          <w:szCs w:val="22"/>
        </w:rPr>
        <w:t xml:space="preserve">, ak je doručená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 na adresu stanovenú vo vyzvaní</w:t>
      </w:r>
      <w:r>
        <w:rPr>
          <w:rFonts w:asciiTheme="minorHAnsi" w:hAnsiTheme="minorHAnsi" w:cs="Times New Roman"/>
          <w:sz w:val="22"/>
          <w:szCs w:val="22"/>
        </w:rPr>
        <w:t xml:space="preserve"> alebo elektronicky,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, do dátumu uzatvorenia vyzvania, osobne na </w:t>
      </w:r>
      <w:r>
        <w:rPr>
          <w:rFonts w:asciiTheme="minorHAnsi" w:hAnsiTheme="minorHAnsi" w:cs="Times New Roman"/>
          <w:sz w:val="22"/>
          <w:szCs w:val="22"/>
        </w:rPr>
        <w:t>podateľňu ÚV SR alebo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 alebo odovzdaná na poštovú, resp. inú prepravu (napr. zaslanie prostredníctvom kuriéra). Za dátum doručenia žiadosti sa považuje: </w:t>
      </w:r>
    </w:p>
    <w:p w:rsidR="002E2324" w:rsidRPr="00F75923" w:rsidRDefault="002E2324" w:rsidP="002E2324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v prípade osobného doručenia deň jej fyzického doručenia v písomnej forme na adresu </w:t>
      </w:r>
      <w:r>
        <w:rPr>
          <w:rFonts w:asciiTheme="minorHAnsi" w:hAnsiTheme="minorHAnsi" w:cs="Times New Roman"/>
          <w:sz w:val="22"/>
          <w:szCs w:val="22"/>
        </w:rPr>
        <w:t>ÚV SR</w:t>
      </w:r>
      <w:r w:rsidRPr="00F75923">
        <w:rPr>
          <w:rFonts w:asciiTheme="minorHAnsi" w:hAnsiTheme="minorHAnsi" w:cs="Times New Roman"/>
          <w:sz w:val="22"/>
          <w:szCs w:val="22"/>
        </w:rPr>
        <w:t xml:space="preserve"> </w:t>
      </w:r>
      <w:r>
        <w:rPr>
          <w:rFonts w:asciiTheme="minorHAnsi" w:hAnsiTheme="minorHAnsi" w:cs="Times New Roman"/>
          <w:sz w:val="22"/>
          <w:szCs w:val="22"/>
        </w:rPr>
        <w:t xml:space="preserve">alebo RO OP TP </w:t>
      </w:r>
      <w:r w:rsidRPr="00F75923">
        <w:rPr>
          <w:rFonts w:asciiTheme="minorHAnsi" w:hAnsiTheme="minorHAnsi" w:cs="Times New Roman"/>
          <w:sz w:val="22"/>
          <w:szCs w:val="22"/>
        </w:rPr>
        <w:t xml:space="preserve">uvedenú vyššie; </w:t>
      </w:r>
    </w:p>
    <w:p w:rsidR="002E2324" w:rsidRDefault="002E2324" w:rsidP="002E2324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v prípade zaslania poštou alebo kuriérom deň odovzdania žiadosti na takúto prepravu</w:t>
      </w:r>
    </w:p>
    <w:p w:rsidR="002E2324" w:rsidRPr="00F75923" w:rsidRDefault="002E2324" w:rsidP="002E2324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v prípade elektronického doručenia do elektronickej schránky RO OP TP</w:t>
      </w:r>
      <w:r w:rsidRPr="00063D7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dátum </w:t>
      </w:r>
      <w:r w:rsidRPr="002B139F">
        <w:rPr>
          <w:rFonts w:asciiTheme="minorHAnsi" w:hAnsiTheme="minorHAnsi"/>
          <w:sz w:val="22"/>
          <w:szCs w:val="22"/>
        </w:rPr>
        <w:t>doručenia ŽoNFP do 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2E2324" w:rsidRDefault="002E2324" w:rsidP="002E2324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Žiadosť je doručená </w:t>
      </w:r>
      <w:r w:rsidRPr="00F75923">
        <w:rPr>
          <w:rFonts w:asciiTheme="minorHAnsi" w:hAnsiTheme="minorHAnsi" w:cs="Times New Roman"/>
          <w:b/>
          <w:sz w:val="22"/>
          <w:szCs w:val="22"/>
        </w:rPr>
        <w:t xml:space="preserve">vo forme určenej </w:t>
      </w:r>
      <w:r w:rsidRPr="00C6125A">
        <w:rPr>
          <w:rFonts w:asciiTheme="minorHAnsi" w:hAnsiTheme="minorHAnsi" w:cs="Times New Roman"/>
          <w:b/>
          <w:sz w:val="22"/>
          <w:szCs w:val="22"/>
        </w:rPr>
        <w:t>RO OP TP</w:t>
      </w:r>
      <w:r>
        <w:rPr>
          <w:rFonts w:asciiTheme="minorHAnsi" w:hAnsiTheme="minorHAnsi" w:cs="Times New Roman"/>
          <w:b/>
          <w:sz w:val="22"/>
          <w:szCs w:val="22"/>
        </w:rPr>
        <w:t>,</w:t>
      </w:r>
      <w:r w:rsidRPr="00F75923">
        <w:rPr>
          <w:rFonts w:asciiTheme="minorHAnsi" w:hAnsiTheme="minorHAnsi" w:cs="Times New Roman"/>
          <w:sz w:val="22"/>
          <w:szCs w:val="22"/>
        </w:rPr>
        <w:t xml:space="preserve"> ak je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NFP</w:t>
      </w:r>
      <w:r w:rsidRPr="00F75923">
        <w:rPr>
          <w:rFonts w:asciiTheme="minorHAnsi" w:hAnsiTheme="minorHAnsi" w:cs="Times New Roman"/>
          <w:sz w:val="22"/>
          <w:szCs w:val="22"/>
        </w:rPr>
        <w:t xml:space="preserve"> zaslaný elektronicky prostredníctvom verejnej časti ITMS2014+ a zároveň </w:t>
      </w:r>
      <w:r>
        <w:rPr>
          <w:rFonts w:asciiTheme="minorHAnsi" w:hAnsiTheme="minorHAnsi" w:cs="Times New Roman"/>
          <w:sz w:val="22"/>
          <w:szCs w:val="22"/>
        </w:rPr>
        <w:t xml:space="preserve">je žiadosť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> </w:t>
      </w:r>
      <w:r w:rsidRPr="00F75923">
        <w:rPr>
          <w:rFonts w:asciiTheme="minorHAnsi" w:hAnsiTheme="minorHAnsi" w:cs="Times New Roman"/>
          <w:sz w:val="22"/>
          <w:szCs w:val="22"/>
        </w:rPr>
        <w:t>NFP</w:t>
      </w:r>
      <w:r>
        <w:rPr>
          <w:rFonts w:asciiTheme="minorHAnsi" w:hAnsiTheme="minorHAnsi" w:cs="Times New Roman"/>
          <w:sz w:val="22"/>
          <w:szCs w:val="22"/>
        </w:rPr>
        <w:t xml:space="preserve"> s</w:t>
      </w:r>
      <w:del w:id="0" w:author="Autor">
        <w:r w:rsidDel="00A8396E">
          <w:rPr>
            <w:rFonts w:asciiTheme="minorHAnsi" w:hAnsiTheme="minorHAnsi" w:cs="Times New Roman"/>
            <w:sz w:val="22"/>
            <w:szCs w:val="22"/>
          </w:rPr>
          <w:delText xml:space="preserve"> </w:delText>
        </w:r>
      </w:del>
      <w:ins w:id="1" w:author="Autor">
        <w:r w:rsidR="00A8396E">
          <w:rPr>
            <w:rFonts w:asciiTheme="minorHAnsi" w:hAnsiTheme="minorHAnsi" w:cs="Times New Roman"/>
            <w:sz w:val="22"/>
            <w:szCs w:val="22"/>
          </w:rPr>
          <w:t xml:space="preserve"> povinnými </w:t>
        </w:r>
      </w:ins>
      <w:r>
        <w:rPr>
          <w:rFonts w:asciiTheme="minorHAnsi" w:hAnsiTheme="minorHAnsi" w:cs="Times New Roman"/>
          <w:sz w:val="22"/>
          <w:szCs w:val="22"/>
        </w:rPr>
        <w:t>prílohami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 odoslaní cez portál ITM2014+ doručen</w:t>
      </w:r>
      <w:r>
        <w:rPr>
          <w:rFonts w:asciiTheme="minorHAnsi" w:hAnsiTheme="minorHAnsi" w:cs="Times New Roman"/>
          <w:sz w:val="22"/>
          <w:szCs w:val="22"/>
        </w:rPr>
        <w:t>á aj</w:t>
      </w:r>
      <w:r w:rsidRPr="00F75923">
        <w:rPr>
          <w:rFonts w:asciiTheme="minorHAnsi" w:hAnsiTheme="minorHAnsi" w:cs="Times New Roman"/>
          <w:sz w:val="22"/>
          <w:szCs w:val="22"/>
        </w:rPr>
        <w:t xml:space="preserve">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</w:t>
      </w:r>
      <w:r>
        <w:rPr>
          <w:rFonts w:asciiTheme="minorHAnsi" w:hAnsiTheme="minorHAnsi" w:cs="Times New Roman"/>
          <w:sz w:val="22"/>
          <w:szCs w:val="22"/>
        </w:rPr>
        <w:t xml:space="preserve"> alebo elektronicky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>.</w:t>
      </w:r>
    </w:p>
    <w:p w:rsidR="002E2324" w:rsidRDefault="002E2324" w:rsidP="00CF20E8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</w:p>
    <w:p w:rsidR="00CF20E8" w:rsidRDefault="00CF20E8" w:rsidP="00CF20E8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lastRenderedPageBreak/>
        <w:t xml:space="preserve">V prípade, ak žiadateľ nepredloží žiadosť o NFP riadne, včas alebo v určenej forme, riadiaci orgán zastaví konanie vydaním rozhodnutia o zastavení konania o žiadosti o NFP. </w:t>
      </w:r>
    </w:p>
    <w:p w:rsidR="00CF20E8" w:rsidRPr="002D08EE" w:rsidRDefault="00CF20E8" w:rsidP="00CF20E8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>V prípade,</w:t>
      </w:r>
      <w:r>
        <w:rPr>
          <w:rFonts w:asciiTheme="minorHAnsi" w:hAnsiTheme="minorHAnsi" w:cs="Times New Roman"/>
          <w:sz w:val="22"/>
          <w:szCs w:val="22"/>
        </w:rPr>
        <w:t xml:space="preserve"> že žiadosť o NFP podpisuje </w:t>
      </w:r>
      <w:r w:rsidRPr="004D3F96">
        <w:rPr>
          <w:rFonts w:asciiTheme="minorHAnsi" w:hAnsiTheme="minorHAnsi" w:cs="Times New Roman"/>
          <w:sz w:val="22"/>
          <w:szCs w:val="22"/>
        </w:rPr>
        <w:t>v mene štatutára splnomocnená osoba</w:t>
      </w:r>
      <w:r>
        <w:rPr>
          <w:rFonts w:asciiTheme="minorHAnsi" w:hAnsiTheme="minorHAnsi" w:cs="Times New Roman"/>
          <w:sz w:val="22"/>
          <w:szCs w:val="22"/>
        </w:rPr>
        <w:t>,</w:t>
      </w:r>
      <w:r w:rsidRPr="004D3F96">
        <w:rPr>
          <w:rFonts w:asciiTheme="minorHAnsi" w:hAnsiTheme="minorHAnsi" w:cs="Times New Roman"/>
          <w:sz w:val="22"/>
          <w:szCs w:val="22"/>
        </w:rPr>
        <w:t xml:space="preserve"> je žiadateľ povinný predložiť spolu so žiadosťou o NFP aj </w:t>
      </w:r>
      <w:r>
        <w:rPr>
          <w:rFonts w:asciiTheme="minorHAnsi" w:hAnsiTheme="minorHAnsi" w:cs="Times New Roman"/>
          <w:sz w:val="22"/>
          <w:szCs w:val="22"/>
        </w:rPr>
        <w:t>s</w:t>
      </w:r>
      <w:r w:rsidRPr="004D3F96">
        <w:rPr>
          <w:rFonts w:asciiTheme="minorHAnsi" w:hAnsiTheme="minorHAnsi" w:cs="Times New Roman"/>
          <w:sz w:val="22"/>
          <w:szCs w:val="22"/>
        </w:rPr>
        <w:t>plnomoc</w:t>
      </w:r>
      <w:r>
        <w:rPr>
          <w:rFonts w:asciiTheme="minorHAnsi" w:hAnsiTheme="minorHAnsi" w:cs="Times New Roman"/>
          <w:sz w:val="22"/>
          <w:szCs w:val="22"/>
        </w:rPr>
        <w:t>nenie</w:t>
      </w:r>
      <w:r w:rsidRPr="004D3F96">
        <w:rPr>
          <w:rFonts w:asciiTheme="minorHAnsi" w:hAnsiTheme="minorHAnsi" w:cs="Times New Roman"/>
          <w:sz w:val="22"/>
          <w:szCs w:val="22"/>
        </w:rPr>
        <w:t xml:space="preserve"> na tento úkon.</w:t>
      </w:r>
      <w:ins w:id="2" w:author="Autor">
        <w:r w:rsidR="00A8396E">
          <w:rPr>
            <w:rFonts w:asciiTheme="minorHAnsi" w:hAnsiTheme="minorHAnsi" w:cs="Times New Roman"/>
            <w:sz w:val="22"/>
            <w:szCs w:val="22"/>
          </w:rPr>
          <w:t xml:space="preserve"> </w:t>
        </w:r>
        <w:r w:rsidR="00A8396E" w:rsidRPr="005B0357">
          <w:rPr>
            <w:rFonts w:asciiTheme="minorHAnsi" w:hAnsiTheme="minorHAnsi" w:cs="Times New Roman"/>
            <w:b/>
            <w:i/>
            <w:sz w:val="22"/>
            <w:szCs w:val="22"/>
          </w:rPr>
          <w:t>Uvedené overí RO OP TP v rámci overovania ostatných podmienok poskytnutia príspevku.</w:t>
        </w:r>
      </w:ins>
    </w:p>
    <w:p w:rsidR="003C2776" w:rsidRDefault="00CF20E8" w:rsidP="0062456D">
      <w:pPr>
        <w:spacing w:before="240" w:after="240"/>
        <w:ind w:firstLine="360"/>
        <w:jc w:val="both"/>
      </w:pPr>
      <w:r w:rsidRPr="002D08EE">
        <w:rPr>
          <w:rFonts w:asciiTheme="minorHAnsi" w:hAnsiTheme="minorHAnsi"/>
        </w:rPr>
        <w:t>Postup pri získavaní prístupu do verejnej časti ITMS2014+ je popísaný na webovom sídle www.ITMS2014.sk v časti ČASTO KLADENÉ OTÁZKY (REGISTRÁCIA DO ITMS2014+).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Kontaktné údaje poskytovateľa a spôsob komunikácie s poskytovateľom:</w:t>
      </w:r>
    </w:p>
    <w:p w:rsidR="003A2C31" w:rsidRPr="00FC0520" w:rsidRDefault="003A2C31" w:rsidP="00C62961">
      <w:pPr>
        <w:spacing w:before="240" w:after="240"/>
        <w:ind w:firstLine="360"/>
        <w:jc w:val="both"/>
      </w:pPr>
      <w:r w:rsidRPr="00FC0520">
        <w:t xml:space="preserve">Všeobecné informácie o operačnom programe Technická pomoc a podporné dokumenty sú zverejnené na webovom sídle Úradu vlády Slovenskej republiky </w:t>
      </w:r>
      <w:hyperlink r:id="rId10" w:history="1">
        <w:r w:rsidR="00593B81" w:rsidRPr="002E00FB">
          <w:rPr>
            <w:rStyle w:val="Hypertextovprepojenie"/>
          </w:rPr>
          <w:t>http://optp.vlada.gov.sk</w:t>
        </w:r>
      </w:hyperlink>
      <w:r w:rsidR="00593B81">
        <w:rPr>
          <w:rStyle w:val="Hypertextovprepojenie"/>
        </w:rPr>
        <w:t>.</w:t>
      </w:r>
    </w:p>
    <w:p w:rsidR="003A2C31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>Bližšie informácie, týkajúce sa vyzvania a prípravy žiadosti o NFP je možné získať:</w:t>
      </w:r>
    </w:p>
    <w:p w:rsidR="003A2C31" w:rsidRPr="003A2C31" w:rsidRDefault="003A2C31" w:rsidP="003A2C31">
      <w:pPr>
        <w:pStyle w:val="Default"/>
        <w:numPr>
          <w:ilvl w:val="0"/>
          <w:numId w:val="6"/>
        </w:numPr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telefonicky na telefónnych číslach: 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ab/>
      </w:r>
    </w:p>
    <w:p w:rsidR="00AA49FC" w:rsidRDefault="00AA49FC" w:rsidP="00AA49FC">
      <w:pPr>
        <w:pStyle w:val="Default"/>
        <w:ind w:left="3540" w:firstLine="708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02/20 925</w:t>
      </w:r>
      <w:r>
        <w:rPr>
          <w:rFonts w:asciiTheme="minorHAnsi" w:eastAsiaTheme="minorHAnsi" w:hAnsiTheme="minorHAnsi" w:cs="Times New Roman"/>
          <w:sz w:val="22"/>
          <w:szCs w:val="22"/>
        </w:rPr>
        <w:t> 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>902</w:t>
      </w:r>
    </w:p>
    <w:p w:rsidR="00AA49FC" w:rsidRPr="003A2C31" w:rsidRDefault="00AA49FC" w:rsidP="00AA49FC">
      <w:pPr>
        <w:pStyle w:val="Default"/>
        <w:ind w:left="3540" w:firstLine="708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02/20 925 977</w:t>
      </w:r>
    </w:p>
    <w:p w:rsidR="003A2C31" w:rsidRPr="003A2C31" w:rsidRDefault="003A2C31" w:rsidP="00AA49FC">
      <w:pPr>
        <w:pStyle w:val="Default"/>
        <w:ind w:left="3824" w:firstLine="42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02/20 925 718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                                                                </w:t>
      </w:r>
      <w:r>
        <w:rPr>
          <w:rFonts w:asciiTheme="minorHAnsi" w:eastAsiaTheme="minorHAnsi" w:hAnsiTheme="minorHAnsi" w:cs="Times New Roman"/>
          <w:sz w:val="22"/>
          <w:szCs w:val="22"/>
        </w:rPr>
        <w:tab/>
      </w:r>
      <w:r>
        <w:rPr>
          <w:rFonts w:asciiTheme="minorHAnsi" w:eastAsiaTheme="minorHAnsi" w:hAnsiTheme="minorHAnsi" w:cs="Times New Roman"/>
          <w:sz w:val="22"/>
          <w:szCs w:val="22"/>
        </w:rPr>
        <w:tab/>
      </w:r>
    </w:p>
    <w:p w:rsidR="003A2C31" w:rsidRPr="00AA49FC" w:rsidRDefault="003A2C31" w:rsidP="00AA49FC">
      <w:pPr>
        <w:pStyle w:val="Odsekzoznamu"/>
        <w:numPr>
          <w:ilvl w:val="0"/>
          <w:numId w:val="6"/>
        </w:numPr>
        <w:rPr>
          <w:rFonts w:asciiTheme="minorHAnsi" w:hAnsiTheme="minorHAnsi" w:cs="Arial"/>
          <w:color w:val="000000"/>
          <w:lang w:eastAsia="en-US"/>
        </w:rPr>
      </w:pPr>
      <w:r w:rsidRPr="003A2C31">
        <w:rPr>
          <w:rFonts w:asciiTheme="minorHAnsi" w:eastAsiaTheme="minorHAnsi" w:hAnsiTheme="minorHAnsi"/>
        </w:rPr>
        <w:t xml:space="preserve">e-mailom na adrese: </w:t>
      </w:r>
      <w:r w:rsidRPr="003A2C31">
        <w:rPr>
          <w:rFonts w:asciiTheme="minorHAnsi" w:eastAsiaTheme="minorHAnsi" w:hAnsiTheme="minorHAnsi"/>
        </w:rPr>
        <w:tab/>
      </w:r>
      <w:r w:rsidR="00AA49FC">
        <w:rPr>
          <w:rFonts w:asciiTheme="minorHAnsi" w:eastAsiaTheme="minorHAnsi" w:hAnsiTheme="minorHAnsi"/>
        </w:rPr>
        <w:tab/>
      </w:r>
      <w:r w:rsidR="00AA49FC">
        <w:rPr>
          <w:rFonts w:asciiTheme="minorHAnsi" w:eastAsiaTheme="minorHAnsi" w:hAnsiTheme="minorHAnsi"/>
        </w:rPr>
        <w:tab/>
      </w:r>
      <w:hyperlink r:id="rId11" w:history="1">
        <w:r w:rsidR="00AA49FC" w:rsidRPr="006023CA">
          <w:rPr>
            <w:rStyle w:val="Hypertextovprepojenie"/>
            <w:rFonts w:asciiTheme="minorHAnsi" w:eastAsiaTheme="minorHAnsi" w:hAnsiTheme="minorHAnsi"/>
            <w:sz w:val="22"/>
            <w:szCs w:val="22"/>
          </w:rPr>
          <w:t>projektyoptp@vlada.gov.sk</w:t>
        </w:r>
      </w:hyperlink>
    </w:p>
    <w:p w:rsidR="003A2C31" w:rsidRPr="003A2C31" w:rsidRDefault="003A2C31" w:rsidP="003A2C31">
      <w:pPr>
        <w:pStyle w:val="Default"/>
        <w:numPr>
          <w:ilvl w:val="0"/>
          <w:numId w:val="6"/>
        </w:numPr>
        <w:spacing w:before="240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písomne na kontaktnej adrese riadiaceho orgánu pre operačný program Technická pomoc:  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ab/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Úrad vlády SR </w:t>
      </w:r>
    </w:p>
    <w:p w:rsidR="003A2C31" w:rsidRPr="003A2C31" w:rsidRDefault="003A2C31" w:rsidP="003A2C31">
      <w:pPr>
        <w:pStyle w:val="Default"/>
        <w:ind w:firstLine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sekcia operačných programov </w:t>
      </w:r>
    </w:p>
    <w:p w:rsidR="003A2C31" w:rsidRPr="003A2C31" w:rsidRDefault="003A2C31" w:rsidP="003A2C31">
      <w:pPr>
        <w:pStyle w:val="Default"/>
        <w:ind w:firstLine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odbor implementácie projektov OP TP </w:t>
      </w:r>
    </w:p>
    <w:p w:rsidR="003A2C31" w:rsidRPr="003A2C31" w:rsidRDefault="003A2C31" w:rsidP="003A2C31">
      <w:pPr>
        <w:pStyle w:val="Default"/>
        <w:ind w:firstLine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Námestie slobody 1 </w:t>
      </w:r>
    </w:p>
    <w:p w:rsidR="003A2C31" w:rsidRPr="003A2C31" w:rsidRDefault="003A2C31" w:rsidP="003A2C31">
      <w:pPr>
        <w:pStyle w:val="Default"/>
        <w:numPr>
          <w:ilvl w:val="0"/>
          <w:numId w:val="8"/>
        </w:numPr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 </w:t>
      </w:r>
      <w:r w:rsidR="00D863AD">
        <w:rPr>
          <w:rFonts w:asciiTheme="minorHAnsi" w:eastAsiaTheme="minorHAnsi" w:hAnsiTheme="minorHAnsi" w:cs="Times New Roman"/>
          <w:sz w:val="22"/>
          <w:szCs w:val="22"/>
        </w:rPr>
        <w:t xml:space="preserve">70 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>Bratislava 15</w:t>
      </w:r>
    </w:p>
    <w:p w:rsidR="003A2C31" w:rsidRDefault="003A2C31" w:rsidP="003A2C31">
      <w:pPr>
        <w:pStyle w:val="Default"/>
        <w:numPr>
          <w:ilvl w:val="0"/>
          <w:numId w:val="6"/>
        </w:numPr>
        <w:spacing w:before="240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osobne v pracovných dňoch v čase od 8.30 hod. do 14.30 hod. na kontaktnej adrese: </w:t>
      </w:r>
    </w:p>
    <w:p w:rsidR="009446DF" w:rsidRDefault="009446DF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Úrad vlády SR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sekcia operačných programov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odbor implementácie projektov OP TP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Radlinského 13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Bratislava</w:t>
      </w:r>
    </w:p>
    <w:p w:rsidR="003A2C31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>V prípade záujmu o osobnú konzultáciu s pracovníkmi RO OP TP je nutné vopred si dohodnúť  termín stretnutia.</w:t>
      </w:r>
    </w:p>
    <w:p w:rsidR="003C2776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>Záväzné informácie sú žiadateľom poskytované výlučne v písomnej forme. Informácie poskytované ústne nemajú záväzný charakter a žiadateľ sa na ne nemôže odvolávať.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</w:pPr>
      <w:r w:rsidRPr="00142FD9">
        <w:rPr>
          <w:b/>
        </w:rPr>
        <w:t>Ďalšie formálne náležitosti</w:t>
      </w:r>
    </w:p>
    <w:p w:rsidR="00CD1A3F" w:rsidRDefault="00CD1A3F" w:rsidP="003C2776">
      <w:pPr>
        <w:spacing w:before="240" w:after="240"/>
        <w:ind w:firstLine="360"/>
        <w:jc w:val="both"/>
      </w:pPr>
      <w:r w:rsidRPr="00E819C4">
        <w:lastRenderedPageBreak/>
        <w:t>Žiadateľ</w:t>
      </w:r>
      <w:r>
        <w:t xml:space="preserve"> </w:t>
      </w:r>
      <w:r w:rsidRPr="00E819C4">
        <w:t>vychádza</w:t>
      </w:r>
      <w:r>
        <w:t xml:space="preserve"> </w:t>
      </w:r>
      <w:r w:rsidRPr="00E819C4">
        <w:t xml:space="preserve">pri príprave žiadosti o NFP </w:t>
      </w:r>
      <w:r>
        <w:t xml:space="preserve">z podpornej dokumentácie zverejnenej na </w:t>
      </w:r>
      <w:hyperlink r:id="rId12" w:history="1">
        <w:r w:rsidR="00A7096E" w:rsidRPr="002E00FB">
          <w:rPr>
            <w:rStyle w:val="Hypertextovprepojenie"/>
          </w:rPr>
          <w:t>http://optp.vlada.gov.sk</w:t>
        </w:r>
      </w:hyperlink>
      <w:r w:rsidR="00A7096E">
        <w:t xml:space="preserve"> </w:t>
      </w:r>
      <w:r w:rsidR="007A576A">
        <w:t xml:space="preserve"> </w:t>
      </w:r>
      <w:r>
        <w:t xml:space="preserve">a tiež z relevantných Metodických pokynov </w:t>
      </w:r>
      <w:r w:rsidRPr="00E819C4">
        <w:t>CKO zverejnen</w:t>
      </w:r>
      <w:r>
        <w:t>ých</w:t>
      </w:r>
      <w:r w:rsidRPr="00E819C4">
        <w:t xml:space="preserve"> na</w:t>
      </w:r>
      <w:r>
        <w:t> </w:t>
      </w:r>
      <w:r w:rsidRPr="00E819C4">
        <w:t xml:space="preserve">webovom sídle </w:t>
      </w:r>
      <w:hyperlink r:id="rId13" w:history="1">
        <w:r w:rsidRPr="006B2106">
          <w:rPr>
            <w:rStyle w:val="Hypertextovprepojenie"/>
          </w:rPr>
          <w:t>http://www.partnerskadohoda.gov.sk/</w:t>
        </w:r>
      </w:hyperlink>
      <w:r>
        <w:t xml:space="preserve">. </w:t>
      </w:r>
    </w:p>
    <w:p w:rsidR="003C2776" w:rsidRDefault="003C2776" w:rsidP="003C2776">
      <w:pPr>
        <w:spacing w:before="240" w:after="240"/>
        <w:ind w:firstLine="360"/>
        <w:jc w:val="both"/>
      </w:pP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Podmienky poskytnutia príspevku</w:t>
      </w:r>
    </w:p>
    <w:p w:rsidR="003C2776" w:rsidRDefault="003C2776" w:rsidP="003C2776">
      <w:pPr>
        <w:pStyle w:val="Odsekzoznamu1"/>
        <w:spacing w:before="240" w:after="240"/>
        <w:rPr>
          <w:b/>
          <w:szCs w:val="22"/>
        </w:rPr>
      </w:pP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Oprávnenosť žiadateľa</w:t>
      </w:r>
    </w:p>
    <w:p w:rsidR="00CD1A3F" w:rsidRDefault="00CD1A3F" w:rsidP="00CD1A3F">
      <w:pPr>
        <w:spacing w:before="240" w:after="240"/>
        <w:ind w:firstLine="360"/>
        <w:jc w:val="both"/>
      </w:pPr>
      <w:r w:rsidRPr="00FC0520">
        <w:rPr>
          <w:u w:val="single"/>
        </w:rPr>
        <w:t>Oprávnen</w:t>
      </w:r>
      <w:r>
        <w:rPr>
          <w:u w:val="single"/>
        </w:rPr>
        <w:t>ý</w:t>
      </w:r>
      <w:r w:rsidRPr="00FC0520">
        <w:rPr>
          <w:u w:val="single"/>
        </w:rPr>
        <w:t xml:space="preserve"> žiadate</w:t>
      </w:r>
      <w:r>
        <w:rPr>
          <w:u w:val="single"/>
        </w:rPr>
        <w:t>ľ</w:t>
      </w:r>
      <w:r w:rsidRPr="00FC0520">
        <w:t>:</w:t>
      </w:r>
    </w:p>
    <w:p w:rsidR="00575926" w:rsidRPr="002E5BFD" w:rsidRDefault="00575926" w:rsidP="00CD1A3F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 301010031A008 - A. Činnosti spojené s realizáciou Rady CKO, Monitorovacími výbormi, zasadnutiami pracovných skupín EŠIF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Pr="00575926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gestor HP UR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 w:rsidRPr="00EA7082">
        <w:rPr>
          <w:rFonts w:asciiTheme="minorHAnsi" w:hAnsiTheme="minorHAnsi"/>
          <w:sz w:val="22"/>
          <w:szCs w:val="22"/>
        </w:rPr>
        <w:t xml:space="preserve">Národný orgán, národný kontaktný bod pre programy nadnárodnej spolupráce pre cieľ Európskej územnej spolupráce </w:t>
      </w:r>
      <w:r>
        <w:rPr>
          <w:rFonts w:asciiTheme="minorHAnsi" w:hAnsiTheme="minorHAnsi"/>
          <w:sz w:val="22"/>
          <w:szCs w:val="22"/>
        </w:rPr>
        <w:t>(NO a NKB pre PNS a EÚS)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orgán prvostupňovej kontroly programov nadnárodnej spolupráce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stratégiu riadenia a vzdelávania AK EŠIF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informovanie a komunikáciu na úrovni PD a OP TP (od 1.6.2016)</w:t>
      </w:r>
    </w:p>
    <w:p w:rsidR="00990D5F" w:rsidRPr="00A2307A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ostatné útvary zabezpečujúce oprávnené činnosti pre potreby subjektov zapojených do EŠIF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Pr="00EE719A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práce, sociálnych vecí a rodiny SR ako gestor HP 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vnútra SR ako k</w:t>
      </w:r>
      <w:r w:rsidRPr="00CD1A3F">
        <w:rPr>
          <w:rFonts w:asciiTheme="minorHAnsi" w:hAnsiTheme="minorHAnsi"/>
          <w:sz w:val="22"/>
          <w:szCs w:val="22"/>
        </w:rPr>
        <w:t>oordinátor HP MRK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E77D4D" w:rsidRDefault="00990D5F" w:rsidP="00E77D4D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E77D4D" w:rsidRPr="002E5BFD" w:rsidRDefault="00575926" w:rsidP="00575926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 301010031A010 - C. Implementácia systému manažérstva kvality pre subjekty EŠIF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stratégiu riadenia a vzdelávania AK EŠIF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informovanie a komunikáciu na úrovni PD a OP TP (od 1.6.2016)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575926" w:rsidRPr="00575926" w:rsidRDefault="00990D5F" w:rsidP="00575926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575926" w:rsidRPr="002E5BFD" w:rsidRDefault="00575926" w:rsidP="00E84989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lastRenderedPageBreak/>
        <w:t>Aktivita 301010031A011 - D. Riešenie korupcie a boj proti podvodom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Pr="00575926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990D5F" w:rsidRPr="008F16C5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Protimonopolný úrad</w:t>
      </w:r>
      <w:r w:rsidRPr="00CD1A3F">
        <w:rPr>
          <w:rFonts w:asciiTheme="minorHAnsi" w:hAnsiTheme="minorHAnsi"/>
          <w:sz w:val="22"/>
          <w:szCs w:val="22"/>
        </w:rPr>
        <w:t xml:space="preserve"> Slovenskej republiky</w:t>
      </w:r>
      <w:r>
        <w:rPr>
          <w:rFonts w:asciiTheme="minorHAnsi" w:hAnsiTheme="minorHAnsi"/>
          <w:sz w:val="22"/>
          <w:szCs w:val="22"/>
        </w:rPr>
        <w:t xml:space="preserve"> ako orgán pre ochranu hospodárskej súťaže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8F16C5" w:rsidRPr="008F16C5" w:rsidRDefault="00990D5F" w:rsidP="008F16C5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575926" w:rsidRDefault="00575926">
      <w:pPr>
        <w:spacing w:after="0" w:line="240" w:lineRule="auto"/>
      </w:pPr>
    </w:p>
    <w:p w:rsidR="00575926" w:rsidRPr="002E5BFD" w:rsidRDefault="008F16C5" w:rsidP="00E84989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 301010031A012 - E. Hodnotenia, analýzy, štúdie a expertízne posúdenia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platobná jednotka pre OP TP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ostatné útvary zabezpečujúce oprávnené činnosti pre </w:t>
      </w:r>
      <w:r>
        <w:rPr>
          <w:rFonts w:asciiTheme="minorHAnsi" w:hAnsiTheme="minorHAnsi"/>
          <w:sz w:val="22"/>
          <w:szCs w:val="22"/>
        </w:rPr>
        <w:t>potreby subjektov zapojených do EŠIF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gestor HP UR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stratégiu riadenia a vzdelávania AK EŠIF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informovanie a komunikáciu na úrovni PD a OP TP (od 1.6.2016)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7B5266" w:rsidRDefault="007B5266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</w:t>
      </w:r>
      <w:r w:rsidRPr="00EA7082">
        <w:rPr>
          <w:rFonts w:asciiTheme="minorHAnsi" w:hAnsiTheme="minorHAnsi"/>
          <w:sz w:val="22"/>
          <w:szCs w:val="22"/>
        </w:rPr>
        <w:t xml:space="preserve">Národný orgán, národný kontaktný bod pre programy nadnárodnej spolupráce pre cieľ Európskej územnej spolupráce </w:t>
      </w:r>
      <w:r>
        <w:rPr>
          <w:rFonts w:asciiTheme="minorHAnsi" w:hAnsiTheme="minorHAnsi"/>
          <w:sz w:val="22"/>
          <w:szCs w:val="22"/>
        </w:rPr>
        <w:t>(NO a NKB pre PNS a EÚS - od 2.11.2017)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C6B38" w:rsidRPr="00782EB4" w:rsidRDefault="009C6B38" w:rsidP="009C6B3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FB3AB0">
        <w:rPr>
          <w:rFonts w:asciiTheme="minorHAnsi" w:hAnsiTheme="minorHAnsi"/>
          <w:sz w:val="22"/>
          <w:szCs w:val="22"/>
        </w:rPr>
        <w:t xml:space="preserve">ako útvar zabezpečujúci strategické plánovanie a strategické riadenie investícií projektov financovaných z EŠIF (od </w:t>
      </w:r>
      <w:r>
        <w:rPr>
          <w:rFonts w:asciiTheme="minorHAnsi" w:hAnsiTheme="minorHAnsi"/>
          <w:sz w:val="22"/>
          <w:szCs w:val="22"/>
        </w:rPr>
        <w:t>2</w:t>
      </w:r>
      <w:r w:rsidRPr="00FB3AB0">
        <w:rPr>
          <w:rFonts w:asciiTheme="minorHAnsi" w:hAnsiTheme="minorHAnsi"/>
          <w:sz w:val="22"/>
          <w:szCs w:val="22"/>
        </w:rPr>
        <w:t>1.12.2016)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</w:t>
      </w:r>
      <w:r w:rsidRPr="00F359D9">
        <w:rPr>
          <w:rFonts w:asciiTheme="minorHAnsi" w:hAnsiTheme="minorHAnsi"/>
          <w:sz w:val="22"/>
          <w:szCs w:val="22"/>
        </w:rPr>
        <w:t>rganizačné útvary podieľajúce sa na implementácii FN</w:t>
      </w:r>
    </w:p>
    <w:p w:rsidR="00990D5F" w:rsidRPr="008F16C5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u w:val="single"/>
        </w:rPr>
      </w:pPr>
      <w:r>
        <w:rPr>
          <w:rFonts w:asciiTheme="minorHAnsi" w:hAnsiTheme="minorHAnsi"/>
          <w:sz w:val="22"/>
          <w:szCs w:val="22"/>
        </w:rPr>
        <w:t>ako o</w:t>
      </w:r>
      <w:r w:rsidRPr="00F359D9">
        <w:rPr>
          <w:rFonts w:asciiTheme="minorHAnsi" w:hAnsiTheme="minorHAnsi"/>
          <w:sz w:val="22"/>
          <w:szCs w:val="22"/>
        </w:rPr>
        <w:t>rganizačné útvary</w:t>
      </w:r>
      <w:r>
        <w:rPr>
          <w:rFonts w:asciiTheme="minorHAnsi" w:hAnsiTheme="minorHAnsi"/>
          <w:sz w:val="22"/>
          <w:szCs w:val="22"/>
        </w:rPr>
        <w:t xml:space="preserve"> zaoberajúce sa analytickou činnosťou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práce, sociálnych vecí a rodiny SR ako gestor HP 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8F16C5" w:rsidRDefault="00990D5F" w:rsidP="008F16C5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  <w:r w:rsidR="003939AC" w:rsidRPr="008E4960">
        <w:rPr>
          <w:rStyle w:val="Odkaznapoznmkupodiarou"/>
          <w:rFonts w:ascii="Calibri" w:eastAsia="Calibri" w:hAnsi="Calibri"/>
          <w:sz w:val="22"/>
          <w:szCs w:val="22"/>
          <w:lang w:eastAsia="en-US"/>
        </w:rPr>
        <w:footnoteReference w:id="2"/>
      </w:r>
    </w:p>
    <w:p w:rsidR="008F16C5" w:rsidRPr="00CD1A3F" w:rsidRDefault="008F16C5" w:rsidP="008F16C5">
      <w:pPr>
        <w:pStyle w:val="Odsekzoznamu"/>
        <w:spacing w:before="120"/>
        <w:rPr>
          <w:rFonts w:asciiTheme="minorHAnsi" w:hAnsiTheme="minorHAnsi"/>
          <w:sz w:val="22"/>
          <w:szCs w:val="22"/>
        </w:rPr>
      </w:pPr>
    </w:p>
    <w:p w:rsidR="008F16C5" w:rsidRPr="00E84989" w:rsidRDefault="008F16C5" w:rsidP="00E84989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</w:t>
      </w:r>
      <w:r w:rsidRPr="00E84989">
        <w:rPr>
          <w:b/>
        </w:rPr>
        <w:t xml:space="preserve"> 301010031A013 - F. Konzultačné, poradenské a právne služby</w:t>
      </w:r>
    </w:p>
    <w:p w:rsidR="00CF20E8" w:rsidRPr="00CD1A3F" w:rsidRDefault="00CF20E8" w:rsidP="00CF20E8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CF20E8" w:rsidRPr="00CD1A3F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CF20E8" w:rsidRPr="00CD1A3F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 ako platobná jednotka pre OP TP</w:t>
      </w:r>
    </w:p>
    <w:p w:rsidR="00CF20E8" w:rsidRPr="00CD1A3F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ostatné útvary zabezpečujúce oprávnené činnosti pre </w:t>
      </w:r>
      <w:r>
        <w:rPr>
          <w:rFonts w:asciiTheme="minorHAnsi" w:hAnsiTheme="minorHAnsi"/>
          <w:sz w:val="22"/>
          <w:szCs w:val="22"/>
        </w:rPr>
        <w:t>potreby subjektov zapojených do EŠIF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gestor HP UR</w:t>
      </w:r>
      <w:r>
        <w:rPr>
          <w:rFonts w:asciiTheme="minorHAnsi" w:hAnsiTheme="minorHAnsi"/>
          <w:sz w:val="22"/>
          <w:szCs w:val="22"/>
        </w:rPr>
        <w:t xml:space="preserve"> (do 31.5.2016)</w:t>
      </w:r>
      <w:r w:rsidRPr="00491051">
        <w:rPr>
          <w:rFonts w:asciiTheme="minorHAnsi" w:hAnsiTheme="minorHAnsi"/>
          <w:sz w:val="22"/>
          <w:szCs w:val="22"/>
        </w:rPr>
        <w:t xml:space="preserve"> 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stratégiu riadenia a vzdelávania AK EŠIF (od 15.5.2016)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informovanie a komunikáciu na úrovni PD a OP TP (od 1.6.2016)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</w:t>
      </w:r>
      <w:r w:rsidRPr="00EA7082">
        <w:rPr>
          <w:rFonts w:asciiTheme="minorHAnsi" w:hAnsiTheme="minorHAnsi"/>
          <w:sz w:val="22"/>
          <w:szCs w:val="22"/>
        </w:rPr>
        <w:t xml:space="preserve">Národný orgán, národný kontaktný bod pre programy nadnárodnej spolupráce pre cieľ Európskej územnej spolupráce </w:t>
      </w:r>
      <w:r>
        <w:rPr>
          <w:rFonts w:asciiTheme="minorHAnsi" w:hAnsiTheme="minorHAnsi"/>
          <w:sz w:val="22"/>
          <w:szCs w:val="22"/>
        </w:rPr>
        <w:t>(NO a NKB pre PNS a EÚS)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orgán prvostupňovej kontroly programov nadnárodnej spolupráce</w:t>
      </w:r>
    </w:p>
    <w:p w:rsidR="00CF20E8" w:rsidRDefault="00CF20E8" w:rsidP="00CF20E8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  <w:r w:rsidRPr="00AF43A4">
        <w:rPr>
          <w:rFonts w:asciiTheme="minorHAnsi" w:hAnsiTheme="minorHAnsi"/>
          <w:sz w:val="22"/>
          <w:szCs w:val="22"/>
        </w:rPr>
        <w:t xml:space="preserve"> </w:t>
      </w:r>
    </w:p>
    <w:p w:rsidR="00CF20E8" w:rsidRPr="00FB3AB0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FB3AB0">
        <w:rPr>
          <w:rFonts w:asciiTheme="minorHAnsi" w:hAnsiTheme="minorHAnsi"/>
          <w:sz w:val="22"/>
          <w:szCs w:val="22"/>
        </w:rPr>
        <w:t xml:space="preserve">ako útvar zabezpečujúci strategické plánovanie a strategické riadenie investícií projektov financovaných z EŠIF (od </w:t>
      </w:r>
      <w:r w:rsidR="009C6B38">
        <w:rPr>
          <w:rFonts w:asciiTheme="minorHAnsi" w:hAnsiTheme="minorHAnsi"/>
          <w:sz w:val="22"/>
          <w:szCs w:val="22"/>
        </w:rPr>
        <w:t>2</w:t>
      </w:r>
      <w:r w:rsidRPr="00FB3AB0">
        <w:rPr>
          <w:rFonts w:asciiTheme="minorHAnsi" w:hAnsiTheme="minorHAnsi"/>
          <w:sz w:val="22"/>
          <w:szCs w:val="22"/>
        </w:rPr>
        <w:t>1.12.2016)</w:t>
      </w:r>
    </w:p>
    <w:p w:rsidR="00CF20E8" w:rsidRPr="00CD1A3F" w:rsidRDefault="00CF20E8" w:rsidP="00CF20E8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CF20E8" w:rsidRPr="00CD1A3F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CF20E8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CF20E8" w:rsidRPr="008F16C5" w:rsidRDefault="00CF20E8" w:rsidP="00CF20E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</w:t>
      </w:r>
      <w:r w:rsidRPr="00F359D9">
        <w:rPr>
          <w:rFonts w:asciiTheme="minorHAnsi" w:hAnsiTheme="minorHAnsi"/>
          <w:sz w:val="22"/>
          <w:szCs w:val="22"/>
        </w:rPr>
        <w:t>rganizačné útvary podieľajúce sa na implementácii FN</w:t>
      </w:r>
    </w:p>
    <w:p w:rsidR="00CF20E8" w:rsidRPr="00CD1A3F" w:rsidRDefault="00CF20E8" w:rsidP="00CF20E8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práce, sociálnych vecí a rodiny SR ako gestor HP 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</w:p>
    <w:p w:rsidR="00CF20E8" w:rsidRPr="00CD1A3F" w:rsidRDefault="00CF20E8" w:rsidP="00CF20E8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8F16C5" w:rsidRDefault="00CF20E8" w:rsidP="008F16C5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</w:p>
    <w:p w:rsidR="008F16C5" w:rsidRDefault="008F16C5">
      <w:pPr>
        <w:spacing w:after="0" w:line="240" w:lineRule="auto"/>
        <w:rPr>
          <w:rFonts w:asciiTheme="minorHAnsi" w:hAnsiTheme="minorHAnsi"/>
          <w:u w:val="single"/>
        </w:rPr>
      </w:pPr>
    </w:p>
    <w:p w:rsidR="008F16C5" w:rsidRPr="00E84989" w:rsidRDefault="008F16C5" w:rsidP="00E84989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</w:t>
      </w:r>
      <w:r w:rsidRPr="00E84989">
        <w:rPr>
          <w:b/>
        </w:rPr>
        <w:t xml:space="preserve"> 301010031A014 - G. Služby zamerané na zabezpečenie výkonu auditov a kontrol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Protimonopolný úrad</w:t>
      </w:r>
      <w:r w:rsidRPr="00CD1A3F">
        <w:rPr>
          <w:rFonts w:asciiTheme="minorHAnsi" w:hAnsiTheme="minorHAnsi"/>
          <w:sz w:val="22"/>
          <w:szCs w:val="22"/>
        </w:rPr>
        <w:t xml:space="preserve"> Slovenskej republiky</w:t>
      </w:r>
      <w:r>
        <w:rPr>
          <w:rFonts w:asciiTheme="minorHAnsi" w:hAnsiTheme="minorHAnsi"/>
          <w:sz w:val="22"/>
          <w:szCs w:val="22"/>
        </w:rPr>
        <w:t xml:space="preserve"> ako koordinátor štátnej pomoci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</w:p>
    <w:p w:rsidR="008F16C5" w:rsidRDefault="00990D5F" w:rsidP="008F16C5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Úrad vlády SR 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29320B" w:rsidRDefault="0029320B" w:rsidP="0029320B">
      <w:pPr>
        <w:spacing w:before="120"/>
        <w:ind w:left="360"/>
        <w:rPr>
          <w:rFonts w:asciiTheme="minorHAnsi" w:hAnsiTheme="minorHAnsi"/>
        </w:rPr>
      </w:pPr>
    </w:p>
    <w:p w:rsidR="0029320B" w:rsidRPr="0029320B" w:rsidRDefault="0029320B" w:rsidP="0029320B">
      <w:pPr>
        <w:spacing w:before="120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Aktivita </w:t>
      </w:r>
      <w:r w:rsidRPr="0029320B">
        <w:rPr>
          <w:rFonts w:asciiTheme="minorHAnsi" w:hAnsiTheme="minorHAnsi"/>
          <w:b/>
        </w:rPr>
        <w:t>301010031A015 - H. Služby so zameraním na zabezpečenie IS, technickej a administratívnej podpory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platobná jednotka pre OP TP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ostatné útvary zabezpečujúce oprávnené činnosti pre </w:t>
      </w:r>
      <w:r>
        <w:rPr>
          <w:rFonts w:asciiTheme="minorHAnsi" w:hAnsiTheme="minorHAnsi"/>
          <w:sz w:val="22"/>
          <w:szCs w:val="22"/>
        </w:rPr>
        <w:t>potreby subjektov zapojených do EŠIF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(do 31.5.2016)</w:t>
      </w:r>
      <w:r w:rsidRPr="00491051">
        <w:rPr>
          <w:rFonts w:asciiTheme="minorHAnsi" w:hAnsiTheme="minorHAnsi"/>
          <w:sz w:val="22"/>
          <w:szCs w:val="22"/>
        </w:rPr>
        <w:t xml:space="preserve"> 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stratégiu riadenia a vzdelávania AK EŠIF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informovanie a komunikáciu na úrovni PD a OP TP (od 1.6.2016)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lastRenderedPageBreak/>
        <w:t xml:space="preserve"> ako </w:t>
      </w:r>
      <w:r w:rsidRPr="00EA7082">
        <w:rPr>
          <w:rFonts w:asciiTheme="minorHAnsi" w:hAnsiTheme="minorHAnsi"/>
          <w:sz w:val="22"/>
          <w:szCs w:val="22"/>
        </w:rPr>
        <w:t xml:space="preserve">Národný orgán, národný kontaktný bod pre programy nadnárodnej spolupráce pre cieľ Európskej územnej spolupráce </w:t>
      </w:r>
      <w:r>
        <w:rPr>
          <w:rFonts w:asciiTheme="minorHAnsi" w:hAnsiTheme="minorHAnsi"/>
          <w:sz w:val="22"/>
          <w:szCs w:val="22"/>
        </w:rPr>
        <w:t>(NO a NKB pre PNS a EÚS)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orgán prvostupňovej kontroly programov nadnárodnej spolupráce</w:t>
      </w:r>
    </w:p>
    <w:p w:rsidR="00990D5F" w:rsidRPr="00575926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C6B38" w:rsidRPr="00782EB4" w:rsidRDefault="009C6B38" w:rsidP="009C6B38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FB3AB0">
        <w:rPr>
          <w:rFonts w:asciiTheme="minorHAnsi" w:hAnsiTheme="minorHAnsi"/>
          <w:sz w:val="22"/>
          <w:szCs w:val="22"/>
        </w:rPr>
        <w:t xml:space="preserve">ako útvar zabezpečujúci strategické plánovanie a strategické riadenie investícií projektov financovaných z EŠIF (od </w:t>
      </w:r>
      <w:r>
        <w:rPr>
          <w:rFonts w:asciiTheme="minorHAnsi" w:hAnsiTheme="minorHAnsi"/>
          <w:sz w:val="22"/>
          <w:szCs w:val="22"/>
        </w:rPr>
        <w:t>2</w:t>
      </w:r>
      <w:r w:rsidRPr="00FB3AB0">
        <w:rPr>
          <w:rFonts w:asciiTheme="minorHAnsi" w:hAnsiTheme="minorHAnsi"/>
          <w:sz w:val="22"/>
          <w:szCs w:val="22"/>
        </w:rPr>
        <w:t>1.12.2016)</w:t>
      </w:r>
    </w:p>
    <w:p w:rsidR="00990D5F" w:rsidRPr="008726EB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práce, sociálnych vecí a rodiny SR ako gestor HP 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vnútra SR ako k</w:t>
      </w:r>
      <w:r w:rsidRPr="00CD1A3F">
        <w:rPr>
          <w:rFonts w:asciiTheme="minorHAnsi" w:hAnsiTheme="minorHAnsi"/>
          <w:sz w:val="22"/>
          <w:szCs w:val="22"/>
        </w:rPr>
        <w:t>oordinátor HP MRK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Protimonopolný úrad</w:t>
      </w:r>
      <w:r w:rsidRPr="00CD1A3F">
        <w:rPr>
          <w:rFonts w:asciiTheme="minorHAnsi" w:hAnsiTheme="minorHAnsi"/>
          <w:sz w:val="22"/>
          <w:szCs w:val="22"/>
        </w:rPr>
        <w:t xml:space="preserve"> Slovenskej republiky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koordinátor štátnej pomoci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orgán pre ochranu hospodárskej súťaže</w:t>
      </w:r>
    </w:p>
    <w:p w:rsidR="00990D5F" w:rsidRPr="003939AC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Ministerstvo životného prostredia Slovenskej republiky ako koordinátor EIA pre EŠIF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</w:p>
    <w:p w:rsidR="0029320B" w:rsidRPr="00CD1A3F" w:rsidRDefault="00990D5F" w:rsidP="0029320B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8F16C5" w:rsidRDefault="008F16C5">
      <w:pPr>
        <w:spacing w:after="0" w:line="240" w:lineRule="auto"/>
        <w:rPr>
          <w:rFonts w:asciiTheme="minorHAnsi" w:hAnsiTheme="minorHAnsi"/>
          <w:u w:val="single"/>
        </w:rPr>
      </w:pPr>
    </w:p>
    <w:p w:rsidR="008F16C5" w:rsidRPr="00E84989" w:rsidRDefault="008F16C5" w:rsidP="00E84989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</w:t>
      </w:r>
      <w:r w:rsidRPr="00E84989">
        <w:rPr>
          <w:b/>
        </w:rPr>
        <w:t xml:space="preserve"> 301010031A01</w:t>
      </w:r>
      <w:r w:rsidR="002E5BFD" w:rsidRPr="00E84989">
        <w:rPr>
          <w:b/>
        </w:rPr>
        <w:t>6</w:t>
      </w:r>
      <w:r w:rsidRPr="00E84989">
        <w:rPr>
          <w:b/>
        </w:rPr>
        <w:t xml:space="preserve"> - </w:t>
      </w:r>
      <w:r w:rsidR="002E5BFD" w:rsidRPr="00E84989">
        <w:rPr>
          <w:b/>
        </w:rPr>
        <w:t>I. Zber a spracovanie dát, prieskumy, štatistické zisťovanie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990D5F" w:rsidRPr="00491051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491051">
        <w:rPr>
          <w:rFonts w:asciiTheme="minorHAnsi" w:hAnsiTheme="minorHAnsi"/>
          <w:sz w:val="22"/>
          <w:szCs w:val="22"/>
        </w:rPr>
        <w:t xml:space="preserve"> ako gestor HP UR (do 31.5.2016) 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stratégiu riadenia a vzdelávania AK EŠIF (od 15.5.2016)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informovanie a komunikáciu na úrovni PD a OP TP (od 1.6.2016)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990D5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Pr="00EE719A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práce, sociálnych vecí a rodiny SR ako gestor HP 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</w:p>
    <w:p w:rsidR="00990D5F" w:rsidRPr="00CD1A3F" w:rsidRDefault="00990D5F" w:rsidP="00990D5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990D5F" w:rsidRPr="00CD1A3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990D5F" w:rsidRDefault="00990D5F" w:rsidP="00990D5F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2E5BFD" w:rsidRPr="00CD1A3F" w:rsidRDefault="00990D5F" w:rsidP="002E5BFD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Štatistický úrad SR</w:t>
      </w:r>
    </w:p>
    <w:p w:rsidR="002E5BFD" w:rsidRDefault="002E5BFD" w:rsidP="002E5BFD">
      <w:pPr>
        <w:spacing w:after="0" w:line="240" w:lineRule="auto"/>
        <w:rPr>
          <w:rFonts w:asciiTheme="minorHAnsi" w:eastAsia="Times New Roman" w:hAnsiTheme="minorHAnsi"/>
          <w:u w:val="single"/>
          <w:lang w:eastAsia="sk-SK"/>
        </w:rPr>
      </w:pPr>
    </w:p>
    <w:p w:rsidR="008F16C5" w:rsidRDefault="008F16C5">
      <w:pPr>
        <w:spacing w:after="0" w:line="240" w:lineRule="auto"/>
        <w:rPr>
          <w:rFonts w:asciiTheme="minorHAnsi" w:hAnsiTheme="minorHAnsi"/>
          <w:u w:val="single"/>
        </w:rPr>
      </w:pPr>
    </w:p>
    <w:p w:rsidR="00CD1A3F" w:rsidRPr="00CD1A3F" w:rsidRDefault="00CD1A3F" w:rsidP="00CD1A3F">
      <w:pPr>
        <w:pStyle w:val="Odsekzoznamu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  <w:u w:val="single"/>
        </w:rPr>
        <w:t>Podmienky oprávnenosti žiadateľa</w:t>
      </w:r>
      <w:r w:rsidRPr="00CD1A3F">
        <w:rPr>
          <w:rFonts w:asciiTheme="minorHAnsi" w:hAnsiTheme="minorHAnsi"/>
          <w:sz w:val="22"/>
          <w:szCs w:val="22"/>
        </w:rPr>
        <w:t>:</w:t>
      </w:r>
    </w:p>
    <w:p w:rsidR="00CD1A3F" w:rsidRPr="00CD1A3F" w:rsidRDefault="00CD1A3F" w:rsidP="00CD1A3F">
      <w:pPr>
        <w:pStyle w:val="Odsekzoznamu"/>
        <w:rPr>
          <w:rFonts w:asciiTheme="minorHAnsi" w:hAnsiTheme="minorHAnsi"/>
          <w:sz w:val="22"/>
          <w:szCs w:val="22"/>
        </w:rPr>
      </w:pPr>
    </w:p>
    <w:p w:rsidR="00CD1A3F" w:rsidRPr="00CD1A3F" w:rsidRDefault="00CD1A3F" w:rsidP="00752228">
      <w:pPr>
        <w:pStyle w:val="Odsekzoznamu"/>
        <w:numPr>
          <w:ilvl w:val="0"/>
          <w:numId w:val="7"/>
        </w:numPr>
        <w:spacing w:before="120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color w:val="000000"/>
          <w:sz w:val="22"/>
          <w:szCs w:val="22"/>
        </w:rPr>
        <w:t>všetci členovia štatutárneho orgánu žiadateľa a osoba splnomocnená zastupovať žiadateľa v konaní o ŽoNFP neboli právoplatne odsúdení za trestný čin korupcie, trestný čin poškodzovania finančných záujmov ES, trestný čin legalizácie príjmu z trestnej činnosti, trestný čin založenia, zosnovania a podporovania zločineckej skupiny alebo trestný čin machinácií pri verejnom obstarávaní a verejnej dražbe</w:t>
      </w:r>
    </w:p>
    <w:p w:rsidR="00CD1A3F" w:rsidRPr="00CD1A3F" w:rsidRDefault="00CD1A3F" w:rsidP="00752228">
      <w:pPr>
        <w:pStyle w:val="Odsekzoznamu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(podmienka sa preukazuje čestným vyhlásením žiadateľa</w:t>
      </w:r>
      <w:r w:rsidR="006F0AA9">
        <w:rPr>
          <w:rFonts w:asciiTheme="minorHAnsi" w:hAnsiTheme="minorHAnsi"/>
          <w:sz w:val="22"/>
          <w:szCs w:val="22"/>
        </w:rPr>
        <w:t xml:space="preserve"> ako súčasť žiadosti o NFP</w:t>
      </w:r>
      <w:r w:rsidRPr="00CD1A3F">
        <w:rPr>
          <w:rFonts w:asciiTheme="minorHAnsi" w:hAnsiTheme="minorHAnsi"/>
          <w:sz w:val="22"/>
          <w:szCs w:val="22"/>
        </w:rPr>
        <w:t>)</w:t>
      </w:r>
    </w:p>
    <w:p w:rsidR="00CD1A3F" w:rsidRPr="00CA28A0" w:rsidRDefault="00CD1A3F" w:rsidP="00CA28A0">
      <w:pPr>
        <w:pStyle w:val="Odsekzoznamu"/>
        <w:numPr>
          <w:ilvl w:val="0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lastRenderedPageBreak/>
        <w:t xml:space="preserve">nebyť dlžníkom na </w:t>
      </w:r>
      <w:r w:rsidRPr="00325A39">
        <w:rPr>
          <w:rFonts w:asciiTheme="minorHAnsi" w:hAnsiTheme="minorHAnsi"/>
          <w:sz w:val="22"/>
          <w:szCs w:val="22"/>
        </w:rPr>
        <w:t>daniach</w:t>
      </w:r>
      <w:r w:rsidR="00CA28A0">
        <w:rPr>
          <w:rFonts w:asciiTheme="minorHAnsi" w:hAnsiTheme="minorHAnsi"/>
          <w:sz w:val="22"/>
          <w:szCs w:val="22"/>
        </w:rPr>
        <w:t>,</w:t>
      </w:r>
      <w:r w:rsidRPr="00325A39">
        <w:rPr>
          <w:rFonts w:asciiTheme="minorHAnsi" w:hAnsiTheme="minorHAnsi"/>
          <w:sz w:val="22"/>
          <w:szCs w:val="22"/>
        </w:rPr>
        <w:t xml:space="preserve"> </w:t>
      </w:r>
      <w:r w:rsidR="00CA28A0" w:rsidRPr="00325A39">
        <w:rPr>
          <w:rFonts w:asciiTheme="minorHAnsi" w:hAnsiTheme="minorHAnsi"/>
          <w:sz w:val="22"/>
          <w:szCs w:val="22"/>
        </w:rPr>
        <w:t xml:space="preserve">nebyť dlžníkom poistného na zdravotnom </w:t>
      </w:r>
      <w:r w:rsidR="00CA28A0">
        <w:rPr>
          <w:rFonts w:asciiTheme="minorHAnsi" w:hAnsiTheme="minorHAnsi"/>
          <w:sz w:val="22"/>
          <w:szCs w:val="22"/>
        </w:rPr>
        <w:t xml:space="preserve">a sociálnom </w:t>
      </w:r>
      <w:r w:rsidR="00CA28A0" w:rsidRPr="00325A39">
        <w:rPr>
          <w:rFonts w:asciiTheme="minorHAnsi" w:hAnsiTheme="minorHAnsi"/>
          <w:sz w:val="22"/>
          <w:szCs w:val="22"/>
        </w:rPr>
        <w:t xml:space="preserve">poistení </w:t>
      </w:r>
    </w:p>
    <w:p w:rsidR="005F5C8C" w:rsidRDefault="00CD1A3F" w:rsidP="00752228">
      <w:pPr>
        <w:pStyle w:val="Odsekzoznamu"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325A39">
        <w:rPr>
          <w:rFonts w:asciiTheme="minorHAnsi" w:hAnsiTheme="minorHAnsi"/>
          <w:sz w:val="22"/>
          <w:szCs w:val="22"/>
        </w:rPr>
        <w:t xml:space="preserve">(podmienka sa preukazuje </w:t>
      </w:r>
      <w:r w:rsidR="00CD6449" w:rsidRPr="00325A39">
        <w:rPr>
          <w:rFonts w:asciiTheme="minorHAnsi" w:hAnsiTheme="minorHAnsi"/>
          <w:sz w:val="22"/>
          <w:szCs w:val="22"/>
        </w:rPr>
        <w:t>čestným vyhlásením žiadateľa</w:t>
      </w:r>
      <w:r w:rsidR="006F0AA9" w:rsidRPr="006F0AA9">
        <w:rPr>
          <w:rFonts w:asciiTheme="minorHAnsi" w:hAnsiTheme="minorHAnsi"/>
          <w:sz w:val="22"/>
          <w:szCs w:val="22"/>
        </w:rPr>
        <w:t xml:space="preserve"> </w:t>
      </w:r>
      <w:r w:rsidR="006F0AA9">
        <w:rPr>
          <w:rFonts w:asciiTheme="minorHAnsi" w:hAnsiTheme="minorHAnsi"/>
          <w:sz w:val="22"/>
          <w:szCs w:val="22"/>
        </w:rPr>
        <w:t>ako súčasť žiadosti o NFP</w:t>
      </w:r>
      <w:r w:rsidRPr="00325A39">
        <w:rPr>
          <w:rFonts w:asciiTheme="minorHAnsi" w:hAnsiTheme="minorHAnsi"/>
          <w:sz w:val="22"/>
          <w:szCs w:val="22"/>
        </w:rPr>
        <w:t>)</w:t>
      </w:r>
    </w:p>
    <w:p w:rsidR="00CD1A3F" w:rsidRDefault="00CD1A3F" w:rsidP="005F5C8C">
      <w:pPr>
        <w:pStyle w:val="Odsekzoznamu"/>
        <w:numPr>
          <w:ilvl w:val="0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325A39">
        <w:rPr>
          <w:rFonts w:asciiTheme="minorHAnsi" w:hAnsiTheme="minorHAnsi"/>
          <w:sz w:val="22"/>
          <w:szCs w:val="22"/>
        </w:rPr>
        <w:t xml:space="preserve"> </w:t>
      </w:r>
      <w:r w:rsidR="007675D2">
        <w:rPr>
          <w:rFonts w:asciiTheme="minorHAnsi" w:hAnsiTheme="minorHAnsi"/>
          <w:sz w:val="22"/>
          <w:szCs w:val="22"/>
        </w:rPr>
        <w:t>voči žiadateľovi nie je vedené konkurzné konanie, reštrukturalizačné konanie, nie je v konkurze ani reštrukturalizácii</w:t>
      </w:r>
    </w:p>
    <w:p w:rsidR="007675D2" w:rsidRDefault="007675D2" w:rsidP="007675D2">
      <w:pPr>
        <w:pStyle w:val="Odsekzoznamu"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325A39">
        <w:rPr>
          <w:rFonts w:asciiTheme="minorHAnsi" w:hAnsiTheme="minorHAnsi"/>
          <w:sz w:val="22"/>
          <w:szCs w:val="22"/>
        </w:rPr>
        <w:t>(podmienka sa preukazuje čestným vyhlásením žiadateľa</w:t>
      </w:r>
      <w:r w:rsidR="006F0AA9" w:rsidRPr="006F0AA9">
        <w:rPr>
          <w:rFonts w:asciiTheme="minorHAnsi" w:hAnsiTheme="minorHAnsi"/>
          <w:sz w:val="22"/>
          <w:szCs w:val="22"/>
        </w:rPr>
        <w:t xml:space="preserve"> </w:t>
      </w:r>
      <w:r w:rsidR="006F0AA9">
        <w:rPr>
          <w:rFonts w:asciiTheme="minorHAnsi" w:hAnsiTheme="minorHAnsi"/>
          <w:sz w:val="22"/>
          <w:szCs w:val="22"/>
        </w:rPr>
        <w:t>ako súčasť žiadosti o NFP</w:t>
      </w:r>
      <w:r w:rsidRPr="00325A39">
        <w:rPr>
          <w:rFonts w:asciiTheme="minorHAnsi" w:hAnsiTheme="minorHAnsi"/>
          <w:sz w:val="22"/>
          <w:szCs w:val="22"/>
        </w:rPr>
        <w:t>)</w:t>
      </w:r>
    </w:p>
    <w:p w:rsidR="007675D2" w:rsidRPr="00325A39" w:rsidRDefault="007675D2" w:rsidP="007675D2">
      <w:pPr>
        <w:pStyle w:val="Odsekzoznamu"/>
        <w:spacing w:before="240" w:after="240"/>
        <w:jc w:val="both"/>
        <w:rPr>
          <w:rFonts w:asciiTheme="minorHAnsi" w:hAnsiTheme="minorHAnsi"/>
          <w:sz w:val="22"/>
          <w:szCs w:val="22"/>
        </w:rPr>
      </w:pP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Oprávnenosť aktivít realizácie projektu</w:t>
      </w:r>
    </w:p>
    <w:p w:rsidR="00AA569A" w:rsidRDefault="00810DAA" w:rsidP="00CD1A3F">
      <w:pPr>
        <w:pStyle w:val="Odsekzoznamu"/>
        <w:spacing w:before="240" w:after="240"/>
        <w:ind w:left="360"/>
        <w:jc w:val="both"/>
        <w:rPr>
          <w:rFonts w:asciiTheme="minorHAnsi" w:hAnsiTheme="minorHAnsi"/>
          <w:sz w:val="22"/>
          <w:szCs w:val="22"/>
          <w:u w:val="single"/>
        </w:rPr>
      </w:pPr>
      <w:r w:rsidRPr="00CD1A3F">
        <w:rPr>
          <w:rFonts w:asciiTheme="minorHAnsi" w:hAnsiTheme="minorHAnsi"/>
          <w:sz w:val="22"/>
          <w:szCs w:val="22"/>
          <w:u w:val="single"/>
        </w:rPr>
        <w:t>Podmienky oprávnenosti</w:t>
      </w:r>
      <w:r>
        <w:rPr>
          <w:rFonts w:asciiTheme="minorHAnsi" w:hAnsiTheme="minorHAnsi"/>
          <w:sz w:val="22"/>
          <w:szCs w:val="22"/>
          <w:u w:val="single"/>
        </w:rPr>
        <w:t xml:space="preserve"> aktivít:</w:t>
      </w:r>
    </w:p>
    <w:p w:rsidR="00810DAA" w:rsidRDefault="00810DAA" w:rsidP="00CD1A3F">
      <w:pPr>
        <w:pStyle w:val="Odsekzoznamu"/>
        <w:spacing w:before="240" w:after="240"/>
        <w:ind w:left="360"/>
        <w:jc w:val="both"/>
        <w:rPr>
          <w:rFonts w:ascii="Arial Narrow" w:hAnsi="Arial Narrow"/>
          <w:b/>
        </w:rPr>
      </w:pPr>
    </w:p>
    <w:p w:rsidR="00F875B0" w:rsidRPr="00F875B0" w:rsidRDefault="00F875B0" w:rsidP="00F875B0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810DAA">
        <w:rPr>
          <w:rFonts w:asciiTheme="minorHAnsi" w:hAnsiTheme="minorHAnsi"/>
          <w:color w:val="000000"/>
          <w:sz w:val="22"/>
          <w:szCs w:val="22"/>
        </w:rPr>
        <w:t>hlavné aktivity projektu sú vo vecnom súlade s oprávnenými aktivitami OP TP</w:t>
      </w:r>
      <w:r w:rsidR="005D616C">
        <w:rPr>
          <w:rFonts w:asciiTheme="minorHAnsi" w:hAnsiTheme="minorHAnsi"/>
          <w:color w:val="000000"/>
          <w:sz w:val="22"/>
          <w:szCs w:val="22"/>
        </w:rPr>
        <w:t>,</w:t>
      </w:r>
      <w:r w:rsidRPr="00810DAA">
        <w:rPr>
          <w:rFonts w:asciiTheme="minorHAnsi" w:hAnsiTheme="minorHAnsi"/>
          <w:color w:val="000000"/>
        </w:rPr>
        <w:t xml:space="preserve"> na realizáciu ktorých je vyhlásené toto vyzvanie</w:t>
      </w:r>
    </w:p>
    <w:p w:rsidR="00F875B0" w:rsidRDefault="00F875B0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810DAA">
        <w:rPr>
          <w:rFonts w:asciiTheme="minorHAnsi" w:hAnsiTheme="minorHAnsi"/>
          <w:color w:val="000000"/>
        </w:rPr>
        <w:t xml:space="preserve">Oprávnené na poskytnutie príspevku </w:t>
      </w:r>
      <w:r>
        <w:rPr>
          <w:rFonts w:asciiTheme="minorHAnsi" w:hAnsiTheme="minorHAnsi"/>
          <w:color w:val="000000"/>
        </w:rPr>
        <w:t>sú</w:t>
      </w:r>
      <w:r w:rsidRPr="00810DAA">
        <w:rPr>
          <w:rFonts w:asciiTheme="minorHAnsi" w:hAnsiTheme="minorHAnsi"/>
          <w:color w:val="000000"/>
        </w:rPr>
        <w:t xml:space="preserve"> výlučne projekty, ktoré svojimi aktivitami spadajú do oprávnen</w:t>
      </w:r>
      <w:r>
        <w:rPr>
          <w:rFonts w:asciiTheme="minorHAnsi" w:hAnsiTheme="minorHAnsi"/>
          <w:color w:val="000000"/>
        </w:rPr>
        <w:t>ej</w:t>
      </w:r>
      <w:r w:rsidRPr="00810DAA">
        <w:rPr>
          <w:rFonts w:asciiTheme="minorHAnsi" w:hAnsiTheme="minorHAnsi"/>
          <w:color w:val="000000"/>
        </w:rPr>
        <w:t xml:space="preserve"> aktiv</w:t>
      </w:r>
      <w:r>
        <w:rPr>
          <w:rFonts w:asciiTheme="minorHAnsi" w:hAnsiTheme="minorHAnsi"/>
          <w:color w:val="000000"/>
        </w:rPr>
        <w:t xml:space="preserve">ity: </w:t>
      </w:r>
    </w:p>
    <w:p w:rsidR="00E84989" w:rsidRPr="00E84989" w:rsidRDefault="00E84989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301010031A008 - A. Činnosti spojené s realizáciou Rady CKO, Monitorovacími výbormi, zasadnutiami pracovných skupín EŠIF</w:t>
      </w:r>
    </w:p>
    <w:p w:rsidR="00E84989" w:rsidRPr="00E84989" w:rsidRDefault="00E84989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301010031A010 - C. Implementácia systému manažérstva kvality pre subjekty EŠIF</w:t>
      </w:r>
    </w:p>
    <w:p w:rsidR="00E84989" w:rsidRPr="00E84989" w:rsidRDefault="00E84989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301010031A011 - D. Riešenie korupcie a boj proti podvodom</w:t>
      </w:r>
    </w:p>
    <w:p w:rsidR="00E84989" w:rsidRPr="00E84989" w:rsidRDefault="00E84989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301010031A012 - E. Hodnotenia, analýzy, štúdie a expertízne posúdenia</w:t>
      </w:r>
    </w:p>
    <w:p w:rsidR="00E84989" w:rsidRPr="00E84989" w:rsidRDefault="00E84989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301010031A013 - F. Konzultačné, poradenské a právne služby</w:t>
      </w:r>
    </w:p>
    <w:p w:rsidR="00E84989" w:rsidRDefault="00E84989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301010031A014 - G. Služby zamerané na zabezpečenie výkonu auditov a</w:t>
      </w:r>
      <w:r w:rsidR="003939AC">
        <w:rPr>
          <w:rFonts w:asciiTheme="minorHAnsi" w:hAnsiTheme="minorHAnsi"/>
          <w:b/>
          <w:sz w:val="22"/>
          <w:szCs w:val="22"/>
        </w:rPr>
        <w:t> </w:t>
      </w:r>
      <w:r w:rsidRPr="00E84989">
        <w:rPr>
          <w:rFonts w:asciiTheme="minorHAnsi" w:hAnsiTheme="minorHAnsi"/>
          <w:b/>
          <w:sz w:val="22"/>
          <w:szCs w:val="22"/>
        </w:rPr>
        <w:t>kontrol</w:t>
      </w:r>
    </w:p>
    <w:p w:rsidR="003939AC" w:rsidRPr="00E84989" w:rsidRDefault="003939AC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3939AC">
        <w:rPr>
          <w:rFonts w:asciiTheme="minorHAnsi" w:hAnsiTheme="minorHAnsi"/>
          <w:b/>
          <w:sz w:val="22"/>
          <w:szCs w:val="22"/>
        </w:rPr>
        <w:t>Aktivita 301010031A015 - H. Služby so zameraním na zabezpečenie IS, technickej a administratívnej podpory</w:t>
      </w:r>
    </w:p>
    <w:p w:rsidR="00E84989" w:rsidRPr="00E84989" w:rsidRDefault="00E84989" w:rsidP="00E84989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84989">
        <w:rPr>
          <w:rFonts w:asciiTheme="minorHAnsi" w:hAnsiTheme="minorHAnsi"/>
          <w:b/>
          <w:sz w:val="22"/>
          <w:szCs w:val="22"/>
        </w:rPr>
        <w:t>Aktivita 301010031A016 - I. Zber a spracovanie dát, prieskumy, štatistické zisťovanie</w:t>
      </w:r>
    </w:p>
    <w:p w:rsidR="00F875B0" w:rsidRPr="00F875B0" w:rsidRDefault="00810DAA" w:rsidP="00F875B0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810DAA">
        <w:rPr>
          <w:rFonts w:asciiTheme="minorHAnsi" w:hAnsiTheme="minorHAnsi"/>
          <w:color w:val="000000"/>
          <w:sz w:val="22"/>
          <w:szCs w:val="22"/>
        </w:rPr>
        <w:t>žiadateľ neukončil fyzickú realizáciu všetkých hlavných aktivít projektu pred predložením ŽoNFP</w:t>
      </w:r>
    </w:p>
    <w:p w:rsidR="00810DAA" w:rsidRPr="00810DAA" w:rsidRDefault="00810DAA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color w:val="000000"/>
        </w:rPr>
      </w:pPr>
      <w:r w:rsidRPr="00810DAA">
        <w:rPr>
          <w:rFonts w:asciiTheme="minorHAnsi" w:hAnsiTheme="minorHAnsi"/>
          <w:color w:val="000000"/>
        </w:rPr>
        <w:t>Žiadateľ nesmie ukončiť fyzickú realizáciu všetkých hlavných aktivít projektu, t. j. plne zrealizovať všetky hlavné aktivity projektu, pred predložením ŽoNFP na RO pre OP</w:t>
      </w:r>
      <w:r>
        <w:rPr>
          <w:rFonts w:asciiTheme="minorHAnsi" w:hAnsiTheme="minorHAnsi"/>
          <w:color w:val="000000"/>
        </w:rPr>
        <w:t xml:space="preserve"> TP.</w:t>
      </w:r>
    </w:p>
    <w:p w:rsidR="003C2776" w:rsidRDefault="003C2776" w:rsidP="003C2776">
      <w:pPr>
        <w:pStyle w:val="Odsekzoznamu1"/>
        <w:keepNext/>
        <w:numPr>
          <w:ilvl w:val="1"/>
          <w:numId w:val="1"/>
        </w:numPr>
        <w:spacing w:before="240" w:after="240" w:line="276" w:lineRule="auto"/>
        <w:ind w:left="788" w:hanging="431"/>
        <w:rPr>
          <w:b/>
        </w:rPr>
      </w:pPr>
      <w:r>
        <w:rPr>
          <w:b/>
        </w:rPr>
        <w:t>Oprávnenosť výdavkov realizácie projektu</w:t>
      </w:r>
    </w:p>
    <w:p w:rsidR="00B517DF" w:rsidRDefault="00496D8C" w:rsidP="00496D8C">
      <w:pPr>
        <w:spacing w:before="240" w:after="240"/>
        <w:ind w:firstLine="360"/>
        <w:jc w:val="both"/>
      </w:pPr>
      <w:r w:rsidRPr="00B517DF">
        <w:rPr>
          <w:rFonts w:asciiTheme="minorHAnsi" w:eastAsia="Times New Roman" w:hAnsiTheme="minorHAnsi"/>
          <w:u w:val="single"/>
          <w:lang w:eastAsia="sk-SK"/>
        </w:rPr>
        <w:t>Podmienky oprávnenosti výdavkov</w:t>
      </w:r>
      <w:r w:rsidR="00B517DF" w:rsidRPr="00B517DF">
        <w:rPr>
          <w:rFonts w:asciiTheme="minorHAnsi" w:eastAsia="Times New Roman" w:hAnsiTheme="minorHAnsi"/>
          <w:u w:val="single"/>
          <w:lang w:eastAsia="sk-SK"/>
        </w:rPr>
        <w:t>:</w:t>
      </w:r>
    </w:p>
    <w:p w:rsidR="004641E9" w:rsidRDefault="00D16C26" w:rsidP="00D16C2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16C26">
        <w:rPr>
          <w:rFonts w:asciiTheme="minorHAnsi" w:hAnsiTheme="minorHAnsi"/>
          <w:color w:val="000000"/>
          <w:sz w:val="22"/>
          <w:szCs w:val="22"/>
        </w:rPr>
        <w:t xml:space="preserve">výdavky projektu sú </w:t>
      </w:r>
      <w:r w:rsidR="00354603">
        <w:rPr>
          <w:rFonts w:asciiTheme="minorHAnsi" w:hAnsiTheme="minorHAnsi"/>
          <w:color w:val="000000"/>
          <w:sz w:val="22"/>
          <w:szCs w:val="22"/>
        </w:rPr>
        <w:t>v súlade s</w:t>
      </w:r>
      <w:r w:rsidR="007065EB">
        <w:rPr>
          <w:rFonts w:asciiTheme="minorHAnsi" w:hAnsiTheme="minorHAnsi"/>
          <w:color w:val="000000"/>
          <w:sz w:val="22"/>
          <w:szCs w:val="22"/>
        </w:rPr>
        <w:t> </w:t>
      </w:r>
      <w:r w:rsidRPr="00D16C26">
        <w:rPr>
          <w:rFonts w:asciiTheme="minorHAnsi" w:hAnsiTheme="minorHAnsi"/>
          <w:color w:val="000000"/>
          <w:sz w:val="22"/>
          <w:szCs w:val="22"/>
        </w:rPr>
        <w:t>oprávnen</w:t>
      </w:r>
      <w:r w:rsidR="007065EB">
        <w:rPr>
          <w:rFonts w:asciiTheme="minorHAnsi" w:hAnsiTheme="minorHAnsi"/>
          <w:color w:val="000000"/>
          <w:sz w:val="22"/>
          <w:szCs w:val="22"/>
        </w:rPr>
        <w:t>ými výdavkami pre oprávnenú aktivitu na toto vyzvanie</w:t>
      </w:r>
    </w:p>
    <w:p w:rsidR="00D16C26" w:rsidRPr="00D16C26" w:rsidRDefault="00D16C26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16C26">
        <w:rPr>
          <w:rFonts w:ascii="Arial Narrow" w:hAnsi="Arial Narrow"/>
        </w:rPr>
        <w:t xml:space="preserve"> </w:t>
      </w:r>
    </w:p>
    <w:p w:rsidR="00E81977" w:rsidRDefault="007065EB" w:rsidP="000605DD">
      <w:pPr>
        <w:pStyle w:val="Odsekzoznamu"/>
        <w:spacing w:before="120"/>
        <w:rPr>
          <w:rFonts w:asciiTheme="minorHAnsi" w:hAnsiTheme="minorHAnsi"/>
          <w:color w:val="000000"/>
        </w:rPr>
      </w:pPr>
      <w:r w:rsidRPr="007065EB">
        <w:rPr>
          <w:rFonts w:asciiTheme="minorHAnsi" w:hAnsiTheme="minorHAnsi"/>
          <w:color w:val="000000"/>
        </w:rPr>
        <w:t xml:space="preserve">Pre toto vyzvanie sú oprávneným typom výdavkov </w:t>
      </w:r>
      <w:r w:rsidR="000605DD">
        <w:rPr>
          <w:rFonts w:asciiTheme="minorHAnsi" w:hAnsiTheme="minorHAnsi"/>
          <w:color w:val="000000"/>
        </w:rPr>
        <w:t>podľa aktivity</w:t>
      </w:r>
      <w:r w:rsidRPr="007065EB">
        <w:rPr>
          <w:rFonts w:asciiTheme="minorHAnsi" w:hAnsiTheme="minorHAnsi"/>
          <w:color w:val="000000"/>
        </w:rPr>
        <w:t xml:space="preserve">: </w:t>
      </w:r>
    </w:p>
    <w:p w:rsidR="000605DD" w:rsidRPr="000605DD" w:rsidRDefault="000605DD" w:rsidP="000605DD">
      <w:pPr>
        <w:pStyle w:val="Odsekzoznamu"/>
        <w:spacing w:before="120"/>
        <w:rPr>
          <w:rFonts w:asciiTheme="minorHAnsi" w:hAnsiTheme="minorHAnsi"/>
          <w:color w:val="000000"/>
        </w:rPr>
      </w:pP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02"/>
      </w:tblGrid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0605DD">
              <w:rPr>
                <w:rFonts w:eastAsia="Times New Roman"/>
                <w:b/>
                <w:bCs/>
                <w:color w:val="000000"/>
                <w:lang w:eastAsia="sk-SK"/>
              </w:rPr>
              <w:lastRenderedPageBreak/>
              <w:t>301010031A008 - A. Činnosti spojené s realizáciou Rady CKO, Monitorovacími výbormi, zasadnutiami pracovných skupín EŠIF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112 - Zásoby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352 - Poskytnutie dotácií, príspevkov voči tretím osobám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503 - Spotreba ostatných neskladovateľných dodávok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512 - Cestovné náhrady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521 - Mzdové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548 - Výdavky na prevádzkovú činnosť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568 - Ostatné finančné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301010031A010 - C. Implementácia systému manažérstva kvality pre subjekty EŠIF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014 - Oceniteľné práva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521 - Mzdové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301010031A011 - D. Riešenie korupcie a boj proti podvodom</w:t>
            </w:r>
          </w:p>
        </w:tc>
      </w:tr>
      <w:tr w:rsidR="000605DD" w:rsidRPr="000605DD" w:rsidTr="00A2307A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504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4"/>
            </w:tblGrid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013 - Softvér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014 - Oceniteľné práva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019 - Ostatný dlhodobý nehmotný majetok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112 - Zásoby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352 - Poskytnutie dotácií, príspevkov voči tretím osobám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512 - Cestovné náhrady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518 - Ostatné služby</w:t>
                  </w:r>
                </w:p>
              </w:tc>
            </w:tr>
            <w:tr w:rsidR="00A2307A" w:rsidRPr="00A2307A" w:rsidTr="00A2307A">
              <w:trPr>
                <w:trHeight w:val="300"/>
              </w:trPr>
              <w:tc>
                <w:tcPr>
                  <w:tcW w:w="5044" w:type="dxa"/>
                  <w:shd w:val="clear" w:color="auto" w:fill="auto"/>
                  <w:noWrap/>
                  <w:vAlign w:val="bottom"/>
                  <w:hideMark/>
                </w:tcPr>
                <w:p w:rsidR="00A2307A" w:rsidRPr="00A2307A" w:rsidRDefault="00A2307A" w:rsidP="00A2307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A2307A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521 - Mzdové výdavky</w:t>
                  </w:r>
                </w:p>
              </w:tc>
            </w:tr>
          </w:tbl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0605DD" w:rsidRPr="000605DD" w:rsidTr="00A2307A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301010031A012 - E. Hodnotenia, analýzy, štúdie a expertízne posúdenia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112 - Zásoby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352 - Poskytnutie dotácií, príspevkov voči tretím osobám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512 - Cestovné náhrady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521 - Mzdové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301010031A013 - F. Konzultačné, poradenské a právne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112 - Zásoby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512 - Cestovné náhrady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521 - Mzdové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301010031A014 - G. Služby zamerané na zabezpečenie výkonu auditov a kontrol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112 - Zásoby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503 - Spotreba ostatných neskladovateľných dodávok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511 - Opravy a udržiavanie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512 - Cestovné náhrady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lastRenderedPageBreak/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521 - Mzdové výdavky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548 - Výdavky na prevádzkovú činnosť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568 - Ostatné finančné výdavky</w:t>
            </w:r>
          </w:p>
          <w:p w:rsidR="003939AC" w:rsidRDefault="003939AC" w:rsidP="000605DD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3939AC" w:rsidRPr="000605DD" w:rsidRDefault="003939AC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/>
              </w:rPr>
              <w:t xml:space="preserve">Aktivita </w:t>
            </w:r>
            <w:r w:rsidRPr="0029320B">
              <w:rPr>
                <w:rFonts w:asciiTheme="minorHAnsi" w:hAnsiTheme="minorHAnsi"/>
                <w:b/>
              </w:rPr>
              <w:t>301010031A015 - H. Služby so zameraním na zabezpečenie IS, technickej a administratívnej podpory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513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139"/>
            </w:tblGrid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013 - Softvér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014 - Oceniteľné práva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022 - Samostatné hnuteľné veci a súbory hnuteľných vecí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112 - Zásoby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502 - Spotreba energie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503 - Spotreba ostatných neskladovateľných dodávok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511 - Opravy a udržiavanie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512 - Cestovné náhrady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518 - Ostatné služby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521 - Mzdové výdavky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548 - Výdavky na prevádzkovú činnosť</w:t>
                  </w:r>
                </w:p>
              </w:tc>
            </w:tr>
            <w:tr w:rsidR="003939AC" w:rsidRPr="003939AC" w:rsidTr="003939AC">
              <w:trPr>
                <w:trHeight w:val="300"/>
              </w:trPr>
              <w:tc>
                <w:tcPr>
                  <w:tcW w:w="51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939AC" w:rsidRPr="003939AC" w:rsidRDefault="003939AC" w:rsidP="003939A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</w:pPr>
                  <w:r w:rsidRPr="003939AC">
                    <w:rPr>
                      <w:rFonts w:ascii="Arial" w:eastAsia="Times New Roman" w:hAnsi="Arial" w:cs="Arial"/>
                      <w:sz w:val="20"/>
                      <w:szCs w:val="20"/>
                      <w:lang w:eastAsia="sk-SK"/>
                    </w:rPr>
                    <w:t>568 - Ostatné finančné výdavky</w:t>
                  </w:r>
                </w:p>
              </w:tc>
            </w:tr>
          </w:tbl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301010031A016 - I. Zber a spracovanie dát, prieskumy, štatistické zisťovanie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019 - Ostatný dlhodobý nehmotný majetok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112 - Zásoby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518 - Ostatné služby</w:t>
            </w:r>
          </w:p>
        </w:tc>
      </w:tr>
      <w:tr w:rsidR="000605DD" w:rsidRPr="000605DD" w:rsidTr="000605DD">
        <w:trPr>
          <w:trHeight w:val="30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5DD" w:rsidRPr="000605DD" w:rsidRDefault="000605DD" w:rsidP="00060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605D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521 - Mzdové výdavky</w:t>
            </w:r>
          </w:p>
        </w:tc>
      </w:tr>
    </w:tbl>
    <w:p w:rsidR="0018298C" w:rsidRDefault="0018298C" w:rsidP="007065EB">
      <w:pPr>
        <w:pStyle w:val="Odsekzoznamu"/>
        <w:spacing w:before="120"/>
        <w:rPr>
          <w:rFonts w:asciiTheme="minorHAnsi" w:hAnsiTheme="minorHAnsi"/>
          <w:b/>
          <w:color w:val="000000"/>
        </w:rPr>
      </w:pPr>
    </w:p>
    <w:p w:rsidR="00B517DF" w:rsidRPr="007065EB" w:rsidRDefault="00D16C26" w:rsidP="007065EB">
      <w:pPr>
        <w:pStyle w:val="Odsekzoznamu"/>
        <w:spacing w:before="120"/>
        <w:rPr>
          <w:rFonts w:asciiTheme="minorHAnsi" w:hAnsiTheme="minorHAnsi"/>
          <w:color w:val="000000"/>
        </w:rPr>
      </w:pPr>
      <w:r w:rsidRPr="00D16C26">
        <w:rPr>
          <w:rFonts w:asciiTheme="minorHAnsi" w:hAnsiTheme="minorHAnsi"/>
        </w:rPr>
        <w:t>Výdavky projektu musia byť v súlade s podmienkami oprávnenosti podrobne definovanými v</w:t>
      </w:r>
      <w:r>
        <w:rPr>
          <w:rFonts w:asciiTheme="minorHAnsi" w:hAnsiTheme="minorHAnsi"/>
        </w:rPr>
        <w:t> </w:t>
      </w:r>
      <w:r w:rsidRPr="00D16C26">
        <w:rPr>
          <w:rFonts w:asciiTheme="minorHAnsi" w:hAnsiTheme="minorHAnsi"/>
        </w:rPr>
        <w:t>dokument</w:t>
      </w:r>
      <w:r>
        <w:rPr>
          <w:rFonts w:asciiTheme="minorHAnsi" w:hAnsiTheme="minorHAnsi"/>
        </w:rPr>
        <w:t>och:</w:t>
      </w:r>
      <w:r w:rsidRPr="00D16C26">
        <w:rPr>
          <w:rFonts w:asciiTheme="minorHAnsi" w:hAnsiTheme="minorHAnsi"/>
        </w:rPr>
        <w:t xml:space="preserve"> </w:t>
      </w:r>
    </w:p>
    <w:p w:rsidR="00496D8C" w:rsidRPr="00496D8C" w:rsidRDefault="00496D8C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t>Príručka oprávnenosti výdavkov pre projekty operačného programu Technická pomoc 2014 - 2020 (</w:t>
      </w:r>
      <w:hyperlink r:id="rId14" w:history="1">
        <w:r w:rsidR="00A7096E" w:rsidRPr="002E00FB">
          <w:rPr>
            <w:rStyle w:val="Hypertextovprepojenie"/>
          </w:rPr>
          <w:t>http://optp.vlada.gov.sk</w:t>
        </w:r>
      </w:hyperlink>
      <w:r w:rsidRPr="00496D8C">
        <w:rPr>
          <w:rFonts w:asciiTheme="minorHAnsi" w:hAnsiTheme="minorHAnsi"/>
          <w:sz w:val="22"/>
          <w:szCs w:val="22"/>
        </w:rPr>
        <w:t>);</w:t>
      </w:r>
    </w:p>
    <w:p w:rsidR="005D5FC6" w:rsidRDefault="005D5FC6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t>Príručka pre prijímateľa pre projekty operačného programu Technická pomoc 2014 - 2020 (</w:t>
      </w:r>
      <w:hyperlink r:id="rId15" w:history="1">
        <w:r w:rsidR="00A7096E" w:rsidRPr="002E00FB">
          <w:rPr>
            <w:rStyle w:val="Hypertextovprepojenie"/>
          </w:rPr>
          <w:t>http://optp.vlada.gov.sk</w:t>
        </w:r>
      </w:hyperlink>
      <w:r w:rsidRPr="00496D8C">
        <w:rPr>
          <w:rFonts w:asciiTheme="minorHAnsi" w:hAnsiTheme="minorHAnsi"/>
          <w:sz w:val="22"/>
          <w:szCs w:val="22"/>
        </w:rPr>
        <w:t>);</w:t>
      </w:r>
    </w:p>
    <w:p w:rsidR="00A72653" w:rsidRPr="00496D8C" w:rsidRDefault="00A72653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Operačný program Technická pomoc pre programové obdobie 2014-2020</w:t>
      </w:r>
      <w:r w:rsidRPr="00A72653">
        <w:t xml:space="preserve"> </w:t>
      </w:r>
      <w:r w:rsidR="007A576A">
        <w:t>(</w:t>
      </w:r>
      <w:hyperlink r:id="rId16" w:history="1">
        <w:r w:rsidR="00A7096E" w:rsidRPr="002E00FB">
          <w:rPr>
            <w:rStyle w:val="Hypertextovprepojenie"/>
          </w:rPr>
          <w:t>http://optp.vlada.gov.sk</w:t>
        </w:r>
      </w:hyperlink>
      <w:r w:rsidR="007A576A">
        <w:t>)</w:t>
      </w:r>
      <w:r w:rsidR="00340864">
        <w:t>;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496D8C" w:rsidRDefault="00496D8C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t>Metodický pokyn CKO č. 6 k pravidlám oprávnenosti pre najčastejšie sa vyskytujúce skupiny výdavkov (</w:t>
      </w:r>
      <w:hyperlink r:id="rId17" w:history="1">
        <w:r w:rsidR="00D95256" w:rsidRPr="006B2106">
          <w:rPr>
            <w:rStyle w:val="Hypertextovprepojenie"/>
          </w:rPr>
          <w:t>http://www.partnerskadohoda.gov.sk/</w:t>
        </w:r>
      </w:hyperlink>
      <w:r w:rsidRPr="00496D8C">
        <w:rPr>
          <w:rFonts w:asciiTheme="minorHAnsi" w:hAnsiTheme="minorHAnsi"/>
          <w:sz w:val="22"/>
          <w:szCs w:val="22"/>
        </w:rPr>
        <w:t>);</w:t>
      </w:r>
    </w:p>
    <w:p w:rsidR="002C5B67" w:rsidRPr="00496D8C" w:rsidRDefault="002C5B67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t xml:space="preserve">Metodický pokyn CKO č. </w:t>
      </w:r>
      <w:r>
        <w:rPr>
          <w:rFonts w:asciiTheme="minorHAnsi" w:hAnsiTheme="minorHAnsi"/>
          <w:sz w:val="22"/>
          <w:szCs w:val="22"/>
        </w:rPr>
        <w:t xml:space="preserve">18 </w:t>
      </w:r>
      <w:r w:rsidRPr="002C5B67">
        <w:rPr>
          <w:rFonts w:asciiTheme="minorHAnsi" w:hAnsiTheme="minorHAnsi"/>
          <w:sz w:val="22"/>
          <w:szCs w:val="22"/>
        </w:rPr>
        <w:t>k overovaniu hospodárnosti výdavkov na programové obdobie 2014-2020</w:t>
      </w:r>
      <w:r>
        <w:rPr>
          <w:rFonts w:asciiTheme="minorHAnsi" w:hAnsiTheme="minorHAnsi"/>
          <w:sz w:val="22"/>
          <w:szCs w:val="22"/>
        </w:rPr>
        <w:t xml:space="preserve"> (</w:t>
      </w:r>
      <w:hyperlink r:id="rId18" w:history="1">
        <w:r w:rsidRPr="006B2106">
          <w:rPr>
            <w:rStyle w:val="Hypertextovprepojenie"/>
          </w:rPr>
          <w:t>http://www.partnerskadohoda.gov.sk/</w:t>
        </w:r>
      </w:hyperlink>
      <w:r>
        <w:rPr>
          <w:rStyle w:val="Hypertextovprepojenie"/>
        </w:rPr>
        <w:t>);</w:t>
      </w:r>
    </w:p>
    <w:p w:rsidR="003C2776" w:rsidRDefault="007065EB" w:rsidP="007065EB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496D8C">
        <w:rPr>
          <w:rFonts w:asciiTheme="minorHAnsi" w:hAnsiTheme="minorHAnsi"/>
          <w:color w:val="000000"/>
          <w:sz w:val="22"/>
          <w:szCs w:val="22"/>
        </w:rPr>
        <w:t>Z</w:t>
      </w:r>
      <w:r w:rsidR="00496D8C" w:rsidRPr="00496D8C">
        <w:rPr>
          <w:rFonts w:asciiTheme="minorHAnsi" w:hAnsiTheme="minorHAnsi"/>
          <w:color w:val="000000"/>
          <w:sz w:val="22"/>
          <w:szCs w:val="22"/>
        </w:rPr>
        <w:t>ákony a nariadenia, na ktoré sa uvedené dokumenty odvolávajú.</w:t>
      </w:r>
    </w:p>
    <w:p w:rsidR="004641E9" w:rsidRDefault="004641E9" w:rsidP="004641E9">
      <w:pPr>
        <w:pStyle w:val="Odsekzoznamu"/>
        <w:spacing w:before="120"/>
        <w:ind w:left="1440"/>
        <w:rPr>
          <w:rFonts w:asciiTheme="minorHAnsi" w:hAnsiTheme="minorHAnsi"/>
          <w:color w:val="000000"/>
          <w:sz w:val="22"/>
          <w:szCs w:val="22"/>
        </w:rPr>
      </w:pPr>
    </w:p>
    <w:p w:rsidR="00AE1B07" w:rsidRDefault="00AE1B07" w:rsidP="00AE1B07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>asová oprávnenosť výdavkov</w:t>
      </w:r>
    </w:p>
    <w:p w:rsidR="00CD6449" w:rsidRPr="00AE1B07" w:rsidRDefault="00AE1B07" w:rsidP="003C3A87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Časová oprávnenosť výdavkov</w:t>
      </w:r>
      <w:r w:rsidR="003C3A87">
        <w:rPr>
          <w:rFonts w:asciiTheme="minorHAnsi" w:hAnsiTheme="minorHAnsi"/>
          <w:color w:val="000000"/>
          <w:sz w:val="22"/>
          <w:szCs w:val="22"/>
        </w:rPr>
        <w:t xml:space="preserve"> v rámci OP TP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 xml:space="preserve"> je stanovená </w:t>
      </w:r>
      <w:r w:rsidR="00CD6449" w:rsidRPr="003C3A87">
        <w:rPr>
          <w:rFonts w:asciiTheme="minorHAnsi" w:hAnsiTheme="minorHAnsi"/>
          <w:b/>
          <w:color w:val="000000"/>
          <w:sz w:val="22"/>
          <w:szCs w:val="22"/>
        </w:rPr>
        <w:t>od 1.1.2014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>. Dátum nadobudnutia účinnosti zmluvy o poskytnutí NFP (resp. rozhodnutia o schválení žiadosti o NFP, ak je RO a prijímateľ tá istá osoba) nemá vplyv na počiatočný dátum oprávnenosti výdavkov.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Oprávnenosť miesta realizácie projektu</w:t>
      </w:r>
    </w:p>
    <w:p w:rsidR="00496D8C" w:rsidRDefault="00496D8C" w:rsidP="00A91B49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A91B49">
        <w:rPr>
          <w:rFonts w:asciiTheme="minorHAnsi" w:hAnsiTheme="minorHAnsi"/>
          <w:color w:val="000000"/>
          <w:sz w:val="22"/>
          <w:szCs w:val="22"/>
        </w:rPr>
        <w:lastRenderedPageBreak/>
        <w:t>Žiadateľ je povinný realizovať projekt na oprávnenom území.</w:t>
      </w:r>
    </w:p>
    <w:p w:rsidR="004641E9" w:rsidRPr="00A91B49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3C2776" w:rsidRPr="004641E9" w:rsidRDefault="00B534C5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Pre toto vyzvanie je o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>právnen</w:t>
      </w:r>
      <w:r w:rsidRPr="004641E9">
        <w:rPr>
          <w:rFonts w:asciiTheme="minorHAnsi" w:hAnsiTheme="minorHAnsi"/>
          <w:color w:val="000000"/>
          <w:sz w:val="22"/>
          <w:szCs w:val="22"/>
        </w:rPr>
        <w:t>ým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 xml:space="preserve"> územ</w:t>
      </w:r>
      <w:r w:rsidRPr="004641E9">
        <w:rPr>
          <w:rFonts w:asciiTheme="minorHAnsi" w:hAnsiTheme="minorHAnsi"/>
          <w:color w:val="000000"/>
          <w:sz w:val="22"/>
          <w:szCs w:val="22"/>
        </w:rPr>
        <w:t>ím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496D8C" w:rsidRPr="004641E9">
        <w:rPr>
          <w:rFonts w:asciiTheme="minorHAnsi" w:hAnsiTheme="minorHAnsi"/>
          <w:b/>
          <w:color w:val="000000"/>
          <w:sz w:val="22"/>
          <w:szCs w:val="22"/>
        </w:rPr>
        <w:t>celé územie Slovenskej republiky</w:t>
      </w:r>
      <w:r w:rsidRPr="004641E9">
        <w:rPr>
          <w:rFonts w:asciiTheme="minorHAnsi" w:hAnsiTheme="minorHAnsi"/>
          <w:color w:val="000000"/>
          <w:sz w:val="22"/>
          <w:szCs w:val="22"/>
        </w:rPr>
        <w:t>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Kritériá pre výber projektov</w:t>
      </w:r>
    </w:p>
    <w:p w:rsidR="005D616C" w:rsidRDefault="005D616C" w:rsidP="005D616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projekt je v súlade s kritériami pre výber projektov</w:t>
      </w:r>
    </w:p>
    <w:p w:rsidR="004641E9" w:rsidRPr="00A91B49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AA0BD9" w:rsidRPr="004641E9" w:rsidRDefault="00AA0BD9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 xml:space="preserve">Kritériá pre výber projektov schválené monitorovacím výborom sú zverejnené na webovom sídle </w:t>
      </w:r>
      <w:r w:rsidR="007A576A" w:rsidRPr="004641E9">
        <w:rPr>
          <w:rFonts w:asciiTheme="minorHAnsi" w:hAnsiTheme="minorHAnsi"/>
          <w:color w:val="000000"/>
          <w:sz w:val="22"/>
          <w:szCs w:val="22"/>
        </w:rPr>
        <w:t>RO OP TP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: </w:t>
      </w:r>
      <w:hyperlink r:id="rId19" w:history="1">
        <w:r w:rsidR="00A7096E" w:rsidRPr="004641E9">
          <w:rPr>
            <w:rStyle w:val="Hypertextovprepojenie"/>
          </w:rPr>
          <w:t>http://optp.vlada.gov.sk</w:t>
        </w:r>
      </w:hyperlink>
      <w:r w:rsidRPr="004641E9">
        <w:rPr>
          <w:rStyle w:val="Hypertextovprepojenie"/>
        </w:rPr>
        <w:t>.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Spôsob financovania</w:t>
      </w:r>
    </w:p>
    <w:p w:rsidR="007F31BD" w:rsidRPr="007F31BD" w:rsidRDefault="004641E9" w:rsidP="007675D2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6C39F2">
        <w:rPr>
          <w:rFonts w:asciiTheme="minorHAnsi" w:hAnsiTheme="minorHAnsi"/>
          <w:sz w:val="22"/>
          <w:szCs w:val="22"/>
        </w:rPr>
        <w:t>pôsob</w:t>
      </w:r>
      <w:r w:rsidR="007675D2" w:rsidRPr="007675D2">
        <w:rPr>
          <w:rFonts w:asciiTheme="minorHAnsi" w:hAnsiTheme="minorHAnsi"/>
          <w:sz w:val="22"/>
          <w:szCs w:val="22"/>
        </w:rPr>
        <w:t xml:space="preserve"> financovania – </w:t>
      </w:r>
      <w:r w:rsidR="007F31BD">
        <w:rPr>
          <w:rFonts w:asciiTheme="minorHAnsi" w:hAnsiTheme="minorHAnsi"/>
          <w:sz w:val="22"/>
          <w:szCs w:val="22"/>
        </w:rPr>
        <w:t xml:space="preserve"> </w:t>
      </w:r>
      <w:r w:rsidR="007675D2" w:rsidRPr="006C39F2">
        <w:rPr>
          <w:rFonts w:asciiTheme="minorHAnsi" w:hAnsiTheme="minorHAnsi"/>
          <w:b/>
          <w:sz w:val="22"/>
          <w:szCs w:val="22"/>
        </w:rPr>
        <w:t xml:space="preserve">systém </w:t>
      </w:r>
      <w:r w:rsidR="007F31BD">
        <w:rPr>
          <w:rFonts w:asciiTheme="minorHAnsi" w:hAnsiTheme="minorHAnsi"/>
          <w:b/>
          <w:sz w:val="22"/>
          <w:szCs w:val="22"/>
        </w:rPr>
        <w:t>predfinancovania</w:t>
      </w:r>
    </w:p>
    <w:p w:rsidR="007F31BD" w:rsidRDefault="007F31BD" w:rsidP="007F31BD">
      <w:pPr>
        <w:pStyle w:val="Odsekzoznamu"/>
        <w:spacing w:before="120"/>
        <w:ind w:left="2136" w:firstLine="696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systém zálohových platieb</w:t>
      </w:r>
    </w:p>
    <w:p w:rsidR="007675D2" w:rsidRDefault="007F31BD" w:rsidP="007F31BD">
      <w:pPr>
        <w:pStyle w:val="Odsekzoznamu"/>
        <w:spacing w:before="120"/>
        <w:ind w:left="2136" w:firstLine="696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systém </w:t>
      </w:r>
      <w:r w:rsidR="007675D2" w:rsidRPr="006C39F2">
        <w:rPr>
          <w:rFonts w:asciiTheme="minorHAnsi" w:hAnsiTheme="minorHAnsi"/>
          <w:b/>
          <w:sz w:val="22"/>
          <w:szCs w:val="22"/>
        </w:rPr>
        <w:t>refundácie</w:t>
      </w:r>
    </w:p>
    <w:p w:rsidR="007F31BD" w:rsidRDefault="007F31BD" w:rsidP="007F31BD">
      <w:pPr>
        <w:pStyle w:val="Odsekzoznamu"/>
        <w:spacing w:before="120"/>
        <w:ind w:left="2136" w:firstLine="696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kombinácia systému predfinancovania a refundácie</w:t>
      </w:r>
    </w:p>
    <w:p w:rsidR="007F31BD" w:rsidRDefault="007F31BD" w:rsidP="007F31BD">
      <w:pPr>
        <w:pStyle w:val="Odsekzoznamu"/>
        <w:spacing w:before="120"/>
        <w:ind w:left="2136" w:firstLine="696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kombinácia systému zálohovej platby a refundácie</w:t>
      </w:r>
    </w:p>
    <w:p w:rsidR="007F31BD" w:rsidRPr="004641E9" w:rsidRDefault="007F31BD" w:rsidP="00BC471D">
      <w:pPr>
        <w:pStyle w:val="Odsekzoznamu"/>
        <w:spacing w:before="120"/>
        <w:ind w:left="283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kombinácia systému predfinancovania so systémom zálohových platieb a refundácie </w:t>
      </w:r>
      <w:r w:rsidRPr="007F31BD">
        <w:rPr>
          <w:rFonts w:asciiTheme="minorHAnsi" w:hAnsiTheme="minorHAnsi"/>
          <w:sz w:val="22"/>
          <w:szCs w:val="22"/>
        </w:rPr>
        <w:t>(</w:t>
      </w:r>
      <w:r>
        <w:rPr>
          <w:rFonts w:asciiTheme="minorHAnsi" w:hAnsiTheme="minorHAnsi"/>
          <w:sz w:val="22"/>
          <w:szCs w:val="22"/>
        </w:rPr>
        <w:t>z</w:t>
      </w:r>
      <w:r w:rsidRPr="007F31BD">
        <w:rPr>
          <w:rFonts w:asciiTheme="minorHAnsi" w:hAnsiTheme="minorHAnsi"/>
          <w:sz w:val="22"/>
          <w:szCs w:val="22"/>
        </w:rPr>
        <w:t>a pod</w:t>
      </w:r>
      <w:r>
        <w:rPr>
          <w:rFonts w:asciiTheme="minorHAnsi" w:hAnsiTheme="minorHAnsi"/>
          <w:sz w:val="22"/>
          <w:szCs w:val="22"/>
        </w:rPr>
        <w:t>m</w:t>
      </w:r>
      <w:r w:rsidRPr="007F31BD">
        <w:rPr>
          <w:rFonts w:asciiTheme="minorHAnsi" w:hAnsiTheme="minorHAnsi"/>
          <w:sz w:val="22"/>
          <w:szCs w:val="22"/>
        </w:rPr>
        <w:t>ienky, že sú jasne identifikované výdavky určené pre jednotlivé systémy financovania bez rizika vzájomného prelínania, t.j. výdavok, ktorý je deklarovaný v rámci systému predfinancovania nie je možné aplikovať v rámci zúčtovania zálohovej platby/refundácie a</w:t>
      </w:r>
      <w:r>
        <w:rPr>
          <w:rFonts w:asciiTheme="minorHAnsi" w:hAnsiTheme="minorHAnsi"/>
          <w:sz w:val="22"/>
          <w:szCs w:val="22"/>
        </w:rPr>
        <w:t> </w:t>
      </w:r>
      <w:r w:rsidRPr="007F31BD">
        <w:rPr>
          <w:rFonts w:asciiTheme="minorHAnsi" w:hAnsiTheme="minorHAnsi"/>
          <w:sz w:val="22"/>
          <w:szCs w:val="22"/>
        </w:rPr>
        <w:t>naopak)</w:t>
      </w:r>
    </w:p>
    <w:p w:rsidR="004641E9" w:rsidRPr="007675D2" w:rsidRDefault="004641E9" w:rsidP="004641E9">
      <w:pPr>
        <w:pStyle w:val="Odsekzoznamu"/>
        <w:spacing w:before="120"/>
        <w:rPr>
          <w:rFonts w:asciiTheme="minorHAnsi" w:hAnsiTheme="minorHAnsi"/>
          <w:sz w:val="22"/>
          <w:szCs w:val="22"/>
        </w:rPr>
      </w:pPr>
    </w:p>
    <w:p w:rsidR="00D6511F" w:rsidRDefault="006C39F2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V</w:t>
      </w:r>
      <w:r w:rsidR="007675D2" w:rsidRPr="004641E9">
        <w:rPr>
          <w:rFonts w:asciiTheme="minorHAnsi" w:hAnsiTheme="minorHAnsi"/>
          <w:color w:val="000000"/>
          <w:sz w:val="22"/>
          <w:szCs w:val="22"/>
        </w:rPr>
        <w:t xml:space="preserve"> rámci tohto vyzvania </w:t>
      </w:r>
      <w:r w:rsidR="007F31BD">
        <w:rPr>
          <w:rFonts w:asciiTheme="minorHAnsi" w:hAnsiTheme="minorHAnsi"/>
          <w:color w:val="000000"/>
          <w:sz w:val="22"/>
          <w:szCs w:val="22"/>
        </w:rPr>
        <w:t>sú</w:t>
      </w:r>
      <w:r w:rsidR="007675D2" w:rsidRPr="004641E9">
        <w:rPr>
          <w:rFonts w:asciiTheme="minorHAnsi" w:hAnsiTheme="minorHAnsi"/>
          <w:color w:val="000000"/>
          <w:sz w:val="22"/>
          <w:szCs w:val="22"/>
        </w:rPr>
        <w:t xml:space="preserve"> určen</w:t>
      </w:r>
      <w:r w:rsidR="007F31BD">
        <w:rPr>
          <w:rFonts w:asciiTheme="minorHAnsi" w:hAnsiTheme="minorHAnsi"/>
          <w:color w:val="000000"/>
          <w:sz w:val="22"/>
          <w:szCs w:val="22"/>
        </w:rPr>
        <w:t>é</w:t>
      </w:r>
      <w:r w:rsidR="007675D2" w:rsidRPr="004641E9">
        <w:rPr>
          <w:rFonts w:asciiTheme="minorHAnsi" w:hAnsiTheme="minorHAnsi"/>
          <w:color w:val="000000"/>
          <w:sz w:val="22"/>
          <w:szCs w:val="22"/>
        </w:rPr>
        <w:t xml:space="preserve"> spôsob</w:t>
      </w:r>
      <w:r w:rsidR="007F31BD">
        <w:rPr>
          <w:rFonts w:asciiTheme="minorHAnsi" w:hAnsiTheme="minorHAnsi"/>
          <w:color w:val="000000"/>
          <w:sz w:val="22"/>
          <w:szCs w:val="22"/>
        </w:rPr>
        <w:t>y</w:t>
      </w:r>
      <w:r w:rsidR="007675D2" w:rsidRPr="004641E9">
        <w:rPr>
          <w:rFonts w:asciiTheme="minorHAnsi" w:hAnsiTheme="minorHAnsi"/>
          <w:color w:val="000000"/>
          <w:sz w:val="22"/>
          <w:szCs w:val="22"/>
        </w:rPr>
        <w:t xml:space="preserve"> financovania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B534C5" w:rsidRPr="004641E9">
        <w:rPr>
          <w:rFonts w:asciiTheme="minorHAnsi" w:hAnsiTheme="minorHAnsi"/>
          <w:color w:val="000000"/>
          <w:sz w:val="22"/>
          <w:szCs w:val="22"/>
        </w:rPr>
        <w:t>v súlade s platným</w:t>
      </w:r>
      <w:r w:rsidR="00E93836" w:rsidRPr="004641E9">
        <w:rPr>
          <w:rFonts w:asciiTheme="minorHAnsi" w:hAnsiTheme="minorHAnsi"/>
          <w:color w:val="000000"/>
          <w:sz w:val="22"/>
          <w:szCs w:val="22"/>
        </w:rPr>
        <w:t xml:space="preserve"> Systém</w:t>
      </w:r>
      <w:r w:rsidR="00B534C5" w:rsidRPr="004641E9">
        <w:rPr>
          <w:rFonts w:asciiTheme="minorHAnsi" w:hAnsiTheme="minorHAnsi"/>
          <w:color w:val="000000"/>
          <w:sz w:val="22"/>
          <w:szCs w:val="22"/>
        </w:rPr>
        <w:t>om</w:t>
      </w:r>
      <w:r w:rsidR="00E93836" w:rsidRPr="004641E9">
        <w:rPr>
          <w:rFonts w:asciiTheme="minorHAnsi" w:hAnsiTheme="minorHAnsi"/>
          <w:color w:val="000000"/>
          <w:sz w:val="22"/>
          <w:szCs w:val="22"/>
        </w:rPr>
        <w:t xml:space="preserve"> finančného riadenia štrukturálnych fondov, Kohézneho fondu a Európskeho námorného a rybárskeho fondu na programové obdobie 2014 – 2020 (</w:t>
      </w:r>
      <w:hyperlink r:id="rId20" w:history="1">
        <w:r w:rsidR="00E93836" w:rsidRPr="004641E9">
          <w:rPr>
            <w:rStyle w:val="Hypertextovprepojenie"/>
          </w:rPr>
          <w:t>http://www.finance.gov.sk/Default.aspx?CatID=9348</w:t>
        </w:r>
      </w:hyperlink>
      <w:r w:rsidR="00E93836" w:rsidRPr="004641E9">
        <w:rPr>
          <w:rFonts w:asciiTheme="minorHAnsi" w:hAnsiTheme="minorHAnsi"/>
          <w:color w:val="000000"/>
          <w:sz w:val="22"/>
          <w:szCs w:val="22"/>
        </w:rPr>
        <w:t>)</w:t>
      </w:r>
      <w:r w:rsidR="00992988" w:rsidRPr="004641E9">
        <w:rPr>
          <w:rFonts w:asciiTheme="minorHAnsi" w:hAnsiTheme="minorHAnsi"/>
          <w:color w:val="000000"/>
          <w:sz w:val="22"/>
          <w:szCs w:val="22"/>
        </w:rPr>
        <w:t>.</w:t>
      </w:r>
      <w:r w:rsidR="002366FB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4641E9" w:rsidRPr="004641E9" w:rsidRDefault="004641E9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B534C5" w:rsidRDefault="00D6511F" w:rsidP="00D6511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1A48D2">
        <w:rPr>
          <w:rFonts w:asciiTheme="minorHAnsi" w:hAnsiTheme="minorHAnsi"/>
          <w:sz w:val="22"/>
          <w:szCs w:val="22"/>
        </w:rPr>
        <w:t>f</w:t>
      </w:r>
      <w:r w:rsidR="00B534C5" w:rsidRPr="001A48D2">
        <w:rPr>
          <w:rFonts w:asciiTheme="minorHAnsi" w:hAnsiTheme="minorHAnsi"/>
          <w:sz w:val="22"/>
          <w:szCs w:val="22"/>
        </w:rPr>
        <w:t xml:space="preserve">orma poskytovaného príspevku: </w:t>
      </w:r>
      <w:r w:rsidR="00B534C5" w:rsidRPr="001A48D2">
        <w:rPr>
          <w:rFonts w:asciiTheme="minorHAnsi" w:hAnsiTheme="minorHAnsi"/>
          <w:b/>
          <w:sz w:val="22"/>
          <w:szCs w:val="22"/>
        </w:rPr>
        <w:t>nenávratný finančný príspevok</w:t>
      </w:r>
      <w:r w:rsidR="00B534C5" w:rsidRPr="001A48D2">
        <w:rPr>
          <w:rFonts w:asciiTheme="minorHAnsi" w:hAnsiTheme="minorHAnsi"/>
          <w:sz w:val="22"/>
          <w:szCs w:val="22"/>
        </w:rPr>
        <w:t>.</w:t>
      </w:r>
    </w:p>
    <w:p w:rsidR="005F5C8C" w:rsidRPr="001A48D2" w:rsidRDefault="005F5C8C" w:rsidP="005F5C8C">
      <w:pPr>
        <w:pStyle w:val="Odsekzoznamu"/>
        <w:spacing w:before="120"/>
        <w:rPr>
          <w:rFonts w:asciiTheme="minorHAnsi" w:hAnsiTheme="minorHAnsi"/>
          <w:sz w:val="22"/>
          <w:szCs w:val="22"/>
        </w:rPr>
      </w:pP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 w:rsidRPr="002366FB">
        <w:rPr>
          <w:b/>
        </w:rPr>
        <w:t>Splnenie podmienok ustanovených</w:t>
      </w:r>
      <w:r>
        <w:rPr>
          <w:b/>
        </w:rPr>
        <w:t xml:space="preserve"> v osobitných predpisoch</w:t>
      </w:r>
    </w:p>
    <w:p w:rsidR="003C2776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n</w:t>
      </w:r>
      <w:r w:rsidR="003C2776" w:rsidRPr="00704476">
        <w:rPr>
          <w:rFonts w:asciiTheme="minorHAnsi" w:hAnsiTheme="minorHAnsi"/>
          <w:color w:val="000000"/>
          <w:sz w:val="22"/>
          <w:szCs w:val="22"/>
        </w:rPr>
        <w:t>eporušenie zákazu nelegálnej práce a nelegálneho zamestnávania</w:t>
      </w:r>
    </w:p>
    <w:p w:rsidR="004641E9" w:rsidRPr="00704476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3C2776" w:rsidRPr="004641E9" w:rsidRDefault="007C40AA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Žiadateľ predloží čestné vyhlásenie, že neporušili zákaz nelegálnej práce a nelegálneho zamestnávania v zmysle zákona č. 82/2005 Z. z. o nelegálnej práci a nelegálnom zamestnávaní a o zmene a doplnení niektorých zákonov v znení neskorších predpisov za obdobie 5 rokov predchádzajúcich podaniu žiadosti o</w:t>
      </w:r>
      <w:r w:rsidR="006F0AA9">
        <w:rPr>
          <w:rFonts w:asciiTheme="minorHAnsi" w:hAnsiTheme="minorHAnsi"/>
          <w:color w:val="000000"/>
          <w:sz w:val="22"/>
          <w:szCs w:val="22"/>
        </w:rPr>
        <w:t> </w:t>
      </w:r>
      <w:r w:rsidRPr="004641E9">
        <w:rPr>
          <w:rFonts w:asciiTheme="minorHAnsi" w:hAnsiTheme="minorHAnsi"/>
          <w:color w:val="000000"/>
          <w:sz w:val="22"/>
          <w:szCs w:val="22"/>
        </w:rPr>
        <w:t>NFP</w:t>
      </w:r>
      <w:r w:rsidR="006F0AA9">
        <w:rPr>
          <w:rFonts w:asciiTheme="minorHAnsi" w:hAnsiTheme="minorHAnsi"/>
          <w:color w:val="000000"/>
          <w:sz w:val="22"/>
          <w:szCs w:val="22"/>
        </w:rPr>
        <w:t xml:space="preserve"> (</w:t>
      </w:r>
      <w:r w:rsidR="006F0AA9">
        <w:rPr>
          <w:rFonts w:asciiTheme="minorHAnsi" w:hAnsiTheme="minorHAnsi"/>
          <w:sz w:val="22"/>
          <w:szCs w:val="22"/>
        </w:rPr>
        <w:t>ako súčasť žiadosti o NFP)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. </w:t>
      </w:r>
      <w:r w:rsidR="00D80C37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4641E9">
        <w:rPr>
          <w:rFonts w:asciiTheme="minorHAnsi" w:hAnsiTheme="minorHAnsi"/>
          <w:color w:val="000000"/>
          <w:sz w:val="22"/>
          <w:szCs w:val="22"/>
        </w:rPr>
        <w:t>Riadiaci orgán je oprávnený dodatočne požiadať žiadateľa o preukázanie neporušenie zákazu nelegálnej práce a nelegálneho zamestnávania potvrdením príslušného inšpektorátu práce.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jc w:val="both"/>
        <w:rPr>
          <w:b/>
        </w:rPr>
      </w:pPr>
      <w:r>
        <w:rPr>
          <w:b/>
        </w:rPr>
        <w:t>Ďalšie podmienky poskytnutia príspevku</w:t>
      </w:r>
    </w:p>
    <w:p w:rsidR="003C2776" w:rsidRDefault="003C2776" w:rsidP="003C2776">
      <w:pPr>
        <w:pStyle w:val="Odsekzoznamu1"/>
        <w:spacing w:before="240" w:after="240"/>
        <w:jc w:val="both"/>
      </w:pPr>
    </w:p>
    <w:p w:rsidR="00704476" w:rsidRPr="00704476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projekt 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704476">
        <w:rPr>
          <w:rFonts w:asciiTheme="minorHAnsi" w:hAnsiTheme="minorHAnsi"/>
          <w:color w:val="000000"/>
          <w:sz w:val="22"/>
          <w:szCs w:val="22"/>
        </w:rPr>
        <w:t>je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 v súlade s </w:t>
      </w:r>
      <w:r w:rsidR="007076A1" w:rsidRPr="007076A1">
        <w:rPr>
          <w:rFonts w:asciiTheme="minorHAnsi" w:hAnsiTheme="minorHAnsi"/>
          <w:color w:val="000000"/>
          <w:sz w:val="22"/>
          <w:szCs w:val="22"/>
        </w:rPr>
        <w:t>horizontálnymi princípmi rovnosť mužov a žien a nediskriminácia</w:t>
      </w:r>
    </w:p>
    <w:p w:rsidR="00704476" w:rsidRDefault="007C40AA" w:rsidP="001F7C53">
      <w:pPr>
        <w:pStyle w:val="Textkomentra"/>
        <w:rPr>
          <w:rFonts w:ascii="Calibri" w:hAnsi="Calibri"/>
          <w:color w:val="000000"/>
          <w:sz w:val="22"/>
          <w:szCs w:val="22"/>
          <w:lang w:eastAsia="en-US"/>
        </w:rPr>
      </w:pPr>
      <w:r w:rsidRPr="001F7C53">
        <w:rPr>
          <w:rFonts w:ascii="Calibri" w:hAnsi="Calibri"/>
          <w:color w:val="000000"/>
          <w:sz w:val="22"/>
          <w:szCs w:val="22"/>
          <w:lang w:eastAsia="en-US"/>
        </w:rPr>
        <w:t xml:space="preserve"> </w:t>
      </w:r>
    </w:p>
    <w:p w:rsidR="001F7C53" w:rsidRPr="004641E9" w:rsidRDefault="00CE6FAF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10099B">
        <w:rPr>
          <w:rFonts w:asciiTheme="minorHAnsi" w:hAnsiTheme="minorHAnsi"/>
          <w:color w:val="000000"/>
          <w:sz w:val="22"/>
          <w:szCs w:val="22"/>
        </w:rPr>
        <w:lastRenderedPageBreak/>
        <w:t>H</w:t>
      </w:r>
      <w:r w:rsidR="001F7C53" w:rsidRPr="0010099B">
        <w:rPr>
          <w:rFonts w:asciiTheme="minorHAnsi" w:hAnsiTheme="minorHAnsi"/>
          <w:color w:val="000000"/>
          <w:sz w:val="22"/>
          <w:szCs w:val="22"/>
        </w:rPr>
        <w:t>orizontálne princípy sú definované v Partnerskej dohode SR na roky 2014 – 2020, v čl. 7 a 8 všeobecného nariadenia</w:t>
      </w:r>
      <w:r w:rsidR="009A02E9" w:rsidRPr="0010099B">
        <w:rPr>
          <w:rStyle w:val="Odkaznapoznmkupodiarou"/>
        </w:rPr>
        <w:footnoteReference w:id="3"/>
      </w:r>
      <w:r w:rsidR="001F7C53" w:rsidRPr="0010099B">
        <w:rPr>
          <w:rFonts w:asciiTheme="minorHAnsi" w:hAnsiTheme="minorHAnsi"/>
          <w:color w:val="000000"/>
          <w:sz w:val="22"/>
          <w:szCs w:val="22"/>
        </w:rPr>
        <w:t>.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 xml:space="preserve"> HP </w:t>
      </w:r>
      <w:r w:rsidR="009A02E9" w:rsidRPr="0010099B">
        <w:rPr>
          <w:rFonts w:asciiTheme="minorHAnsi" w:hAnsiTheme="minorHAnsi"/>
          <w:color w:val="000000"/>
          <w:sz w:val="22"/>
          <w:szCs w:val="22"/>
        </w:rPr>
        <w:t>rovnos</w:t>
      </w:r>
      <w:r w:rsidR="00222202" w:rsidRPr="0010099B">
        <w:rPr>
          <w:rFonts w:asciiTheme="minorHAnsi" w:hAnsiTheme="minorHAnsi"/>
          <w:color w:val="000000"/>
          <w:sz w:val="22"/>
          <w:szCs w:val="22"/>
        </w:rPr>
        <w:t>ť</w:t>
      </w:r>
      <w:r w:rsidR="009A02E9" w:rsidRPr="0010099B">
        <w:rPr>
          <w:rFonts w:asciiTheme="minorHAnsi" w:hAnsiTheme="minorHAnsi"/>
          <w:color w:val="000000"/>
          <w:sz w:val="22"/>
          <w:szCs w:val="22"/>
        </w:rPr>
        <w:t xml:space="preserve"> mužov a žien 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>a</w:t>
      </w:r>
      <w:r w:rsidR="009960D9" w:rsidRPr="0010099B">
        <w:rPr>
          <w:rFonts w:asciiTheme="minorHAnsi" w:hAnsiTheme="minorHAnsi"/>
          <w:color w:val="000000"/>
          <w:sz w:val="22"/>
          <w:szCs w:val="22"/>
        </w:rPr>
        <w:t xml:space="preserve"> HP 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>nediskriminácia sa uplatňuj</w:t>
      </w:r>
      <w:r w:rsidR="009960D9" w:rsidRPr="0010099B">
        <w:rPr>
          <w:rFonts w:asciiTheme="minorHAnsi" w:hAnsiTheme="minorHAnsi"/>
          <w:color w:val="000000"/>
          <w:sz w:val="22"/>
          <w:szCs w:val="22"/>
        </w:rPr>
        <w:t>ú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 xml:space="preserve"> aj v rámci OP TP napriek tomu, že aktivity programu nie sú priamo cielené na podporu znevýhodnených skupín a zavádzanie vyrovná</w:t>
      </w:r>
      <w:r w:rsidR="009960D9" w:rsidRPr="0010099B">
        <w:rPr>
          <w:rFonts w:asciiTheme="minorHAnsi" w:hAnsiTheme="minorHAnsi"/>
          <w:color w:val="000000"/>
          <w:sz w:val="22"/>
          <w:szCs w:val="22"/>
        </w:rPr>
        <w:t>vacích opatrení. Uplatňovanie týchto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 xml:space="preserve"> princíp</w:t>
      </w:r>
      <w:r w:rsidR="009960D9" w:rsidRPr="0010099B">
        <w:rPr>
          <w:rFonts w:asciiTheme="minorHAnsi" w:hAnsiTheme="minorHAnsi"/>
          <w:color w:val="000000"/>
          <w:sz w:val="22"/>
          <w:szCs w:val="22"/>
        </w:rPr>
        <w:t xml:space="preserve">ov </w:t>
      </w:r>
      <w:r w:rsidR="00D6511F" w:rsidRPr="0010099B">
        <w:rPr>
          <w:rFonts w:asciiTheme="minorHAnsi" w:hAnsiTheme="minorHAnsi"/>
          <w:color w:val="000000"/>
          <w:sz w:val="22"/>
          <w:szCs w:val="22"/>
        </w:rPr>
        <w:t>v podmienkach OP TP spočíva najmä v zabezpečení podmienok pre rovnakú dostupnosť pre všetkých, aby nedochádzalo k vylučovaniu ľudí na základe rodu, veku, rasy, etnika, zdravotného postihnutia alebo k mzdovej diskriminácii a pod..</w:t>
      </w:r>
      <w:r w:rsidR="00704476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D6511F" w:rsidRPr="001F7C53" w:rsidRDefault="00D6511F" w:rsidP="001F7C53">
      <w:pPr>
        <w:pStyle w:val="Textkomentra"/>
        <w:rPr>
          <w:rFonts w:ascii="Calibri" w:hAnsi="Calibri"/>
          <w:color w:val="000000"/>
          <w:sz w:val="22"/>
          <w:szCs w:val="22"/>
          <w:lang w:eastAsia="en-US"/>
        </w:rPr>
      </w:pPr>
    </w:p>
    <w:p w:rsidR="007C40AA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asová </w:t>
      </w:r>
      <w:r>
        <w:rPr>
          <w:rFonts w:asciiTheme="minorHAnsi" w:hAnsiTheme="minorHAnsi"/>
          <w:color w:val="000000"/>
          <w:sz w:val="22"/>
          <w:szCs w:val="22"/>
        </w:rPr>
        <w:t>oprávnenosť realizácie projektu</w:t>
      </w:r>
    </w:p>
    <w:p w:rsidR="00704476" w:rsidRPr="00704476" w:rsidRDefault="00704476" w:rsidP="00704476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F875B0" w:rsidRPr="00704476" w:rsidRDefault="007C40AA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704476">
        <w:rPr>
          <w:rFonts w:asciiTheme="minorHAnsi" w:hAnsiTheme="minorHAnsi"/>
          <w:color w:val="000000"/>
          <w:sz w:val="22"/>
          <w:szCs w:val="22"/>
        </w:rPr>
        <w:t>Hlavné aktivity projektu je prijímateľ povinný začať realizovať najneskôr do 3 mesiacov od nadobudnutia účinnosti zmluvy o poskytnutí NFP</w:t>
      </w:r>
      <w:r w:rsidR="002366FB" w:rsidRPr="00704476">
        <w:rPr>
          <w:rFonts w:asciiTheme="minorHAnsi" w:hAnsiTheme="minorHAnsi"/>
          <w:color w:val="000000"/>
          <w:sz w:val="22"/>
          <w:szCs w:val="22"/>
        </w:rPr>
        <w:t>/interného Rozhodnutia o schválení žiadosti o NFP</w:t>
      </w:r>
      <w:r w:rsidRPr="00704476">
        <w:rPr>
          <w:rFonts w:asciiTheme="minorHAnsi" w:hAnsiTheme="minorHAnsi"/>
          <w:color w:val="000000"/>
          <w:sz w:val="22"/>
          <w:szCs w:val="22"/>
        </w:rPr>
        <w:t>.</w:t>
      </w:r>
      <w:r w:rsidR="00704476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704476">
        <w:rPr>
          <w:rFonts w:asciiTheme="minorHAnsi" w:hAnsiTheme="minorHAnsi"/>
          <w:color w:val="000000"/>
          <w:sz w:val="22"/>
          <w:szCs w:val="22"/>
        </w:rPr>
        <w:t xml:space="preserve">Aktivity projektu je prijímateľ povinný ukončiť </w:t>
      </w:r>
      <w:r w:rsidRPr="00704476">
        <w:rPr>
          <w:rFonts w:asciiTheme="minorHAnsi" w:hAnsiTheme="minorHAnsi"/>
          <w:b/>
          <w:color w:val="000000"/>
          <w:sz w:val="22"/>
          <w:szCs w:val="22"/>
        </w:rPr>
        <w:t>najneskôr do 31.12.2018</w:t>
      </w:r>
      <w:r w:rsidRPr="00704476">
        <w:rPr>
          <w:rFonts w:asciiTheme="minorHAnsi" w:hAnsiTheme="minorHAnsi"/>
          <w:color w:val="000000"/>
          <w:sz w:val="22"/>
          <w:szCs w:val="22"/>
        </w:rPr>
        <w:t>.</w:t>
      </w:r>
      <w:r w:rsidR="00F875B0" w:rsidRPr="00704476">
        <w:rPr>
          <w:rFonts w:asciiTheme="minorHAnsi" w:hAnsiTheme="minorHAnsi"/>
          <w:color w:val="000000"/>
          <w:sz w:val="22"/>
          <w:szCs w:val="22"/>
        </w:rPr>
        <w:t xml:space="preserve"> Žiadateľ o NFP je oprávnený predložiť v rámci vyzvania viacero žiadostí o NFP. </w:t>
      </w:r>
      <w:ins w:id="3" w:author="Autor">
        <w:r w:rsidR="00440BDB">
          <w:rPr>
            <w:rFonts w:asciiTheme="minorHAnsi" w:hAnsiTheme="minorHAnsi"/>
            <w:color w:val="000000"/>
            <w:sz w:val="22"/>
            <w:szCs w:val="22"/>
          </w:rPr>
          <w:t xml:space="preserve">V rámci aktivity </w:t>
        </w:r>
        <w:r w:rsidR="00440BDB" w:rsidRPr="000605DD">
          <w:rPr>
            <w:rFonts w:ascii="Arial" w:hAnsi="Arial" w:cs="Arial"/>
            <w:b/>
            <w:bCs/>
            <w:sz w:val="20"/>
            <w:szCs w:val="20"/>
          </w:rPr>
          <w:t>301010031A011 - D. Riešenie korupcie a boj proti podvodom</w:t>
        </w:r>
        <w:r w:rsidR="00440BDB">
          <w:rPr>
            <w:rFonts w:ascii="Arial" w:hAnsi="Arial" w:cs="Arial"/>
            <w:b/>
            <w:bCs/>
            <w:sz w:val="20"/>
            <w:szCs w:val="20"/>
          </w:rPr>
          <w:t xml:space="preserve"> </w:t>
        </w:r>
        <w:r w:rsidR="00440BDB" w:rsidRPr="0039385A">
          <w:rPr>
            <w:rFonts w:asciiTheme="minorHAnsi" w:hAnsiTheme="minorHAnsi"/>
            <w:color w:val="000000"/>
            <w:sz w:val="22"/>
            <w:szCs w:val="22"/>
          </w:rPr>
          <w:t xml:space="preserve">je </w:t>
        </w:r>
        <w:r w:rsidR="00440BDB" w:rsidRPr="0039385A">
          <w:rPr>
            <w:rFonts w:ascii="Arial" w:hAnsi="Arial" w:cs="Arial"/>
            <w:bCs/>
            <w:sz w:val="20"/>
            <w:szCs w:val="20"/>
          </w:rPr>
          <w:t xml:space="preserve">možné v opodstatnených prípadoch ukončiť realizáciu aktivít </w:t>
        </w:r>
        <w:r w:rsidR="00440BDB">
          <w:rPr>
            <w:rFonts w:ascii="Arial" w:hAnsi="Arial" w:cs="Arial"/>
            <w:bCs/>
            <w:sz w:val="20"/>
            <w:szCs w:val="20"/>
          </w:rPr>
          <w:t xml:space="preserve">až </w:t>
        </w:r>
        <w:r w:rsidR="00440BDB" w:rsidRPr="0039385A">
          <w:rPr>
            <w:rFonts w:ascii="Arial" w:hAnsi="Arial" w:cs="Arial"/>
            <w:b/>
            <w:bCs/>
            <w:sz w:val="20"/>
            <w:szCs w:val="20"/>
          </w:rPr>
          <w:t>do 31. 7. 201</w:t>
        </w:r>
        <w:r w:rsidR="00440BDB">
          <w:rPr>
            <w:rFonts w:ascii="Arial" w:hAnsi="Arial" w:cs="Arial"/>
            <w:b/>
            <w:bCs/>
            <w:sz w:val="20"/>
            <w:szCs w:val="20"/>
          </w:rPr>
          <w:t>9</w:t>
        </w:r>
        <w:r w:rsidR="00440BDB" w:rsidRPr="0039385A">
          <w:rPr>
            <w:rFonts w:ascii="Arial" w:hAnsi="Arial" w:cs="Arial"/>
            <w:bCs/>
            <w:sz w:val="20"/>
            <w:szCs w:val="20"/>
          </w:rPr>
          <w:t>.</w:t>
        </w:r>
        <w:r w:rsidR="00440BDB">
          <w:rPr>
            <w:rFonts w:ascii="Arial" w:hAnsi="Arial" w:cs="Arial"/>
            <w:bCs/>
            <w:sz w:val="20"/>
            <w:szCs w:val="20"/>
          </w:rPr>
          <w:t xml:space="preserve"> </w:t>
        </w:r>
      </w:ins>
      <w:r w:rsidR="00C811AD">
        <w:rPr>
          <w:rFonts w:asciiTheme="minorHAnsi" w:hAnsiTheme="minorHAnsi"/>
          <w:color w:val="000000"/>
          <w:sz w:val="22"/>
          <w:szCs w:val="22"/>
        </w:rPr>
        <w:t>RO</w:t>
      </w:r>
      <w:ins w:id="4" w:author="Autor">
        <w:r w:rsidR="00440BDB" w:rsidRPr="0039385A">
          <w:rPr>
            <w:rFonts w:asciiTheme="minorHAnsi" w:hAnsiTheme="minorHAnsi"/>
            <w:color w:val="000000"/>
            <w:sz w:val="22"/>
            <w:szCs w:val="22"/>
          </w:rPr>
          <w:t xml:space="preserve"> OP TP v </w:t>
        </w:r>
        <w:r w:rsidR="00440BDB">
          <w:rPr>
            <w:rFonts w:asciiTheme="minorHAnsi" w:hAnsiTheme="minorHAnsi"/>
            <w:color w:val="000000"/>
            <w:sz w:val="22"/>
            <w:szCs w:val="22"/>
          </w:rPr>
          <w:t>týchto</w:t>
        </w:r>
        <w:r w:rsidR="00440BDB" w:rsidRPr="0039385A">
          <w:rPr>
            <w:rFonts w:asciiTheme="minorHAnsi" w:hAnsiTheme="minorHAnsi"/>
            <w:color w:val="000000"/>
            <w:sz w:val="22"/>
            <w:szCs w:val="22"/>
          </w:rPr>
          <w:t xml:space="preserve"> </w:t>
        </w:r>
        <w:r w:rsidR="00440BDB">
          <w:rPr>
            <w:rFonts w:asciiTheme="minorHAnsi" w:hAnsiTheme="minorHAnsi"/>
            <w:color w:val="000000"/>
            <w:sz w:val="22"/>
            <w:szCs w:val="22"/>
          </w:rPr>
          <w:t>prípadoch</w:t>
        </w:r>
        <w:r w:rsidR="00440BDB" w:rsidRPr="0039385A">
          <w:rPr>
            <w:rFonts w:asciiTheme="minorHAnsi" w:hAnsiTheme="minorHAnsi"/>
            <w:color w:val="000000"/>
            <w:sz w:val="22"/>
            <w:szCs w:val="22"/>
          </w:rPr>
          <w:t xml:space="preserve"> preskúma dôvody takejto žiadosti a objektívne ich posúdi.</w:t>
        </w:r>
      </w:ins>
    </w:p>
    <w:p w:rsidR="007C40AA" w:rsidRPr="00FC0520" w:rsidRDefault="007C40AA" w:rsidP="007C40AA">
      <w:pPr>
        <w:autoSpaceDE w:val="0"/>
        <w:autoSpaceDN w:val="0"/>
        <w:adjustRightInd w:val="0"/>
        <w:jc w:val="both"/>
        <w:rPr>
          <w:color w:val="000000"/>
        </w:rPr>
      </w:pPr>
    </w:p>
    <w:p w:rsidR="003C2776" w:rsidRDefault="007C40AA" w:rsidP="00D80C37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80C37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D80C37">
        <w:rPr>
          <w:rFonts w:asciiTheme="minorHAnsi" w:hAnsiTheme="minorHAnsi"/>
          <w:color w:val="000000"/>
          <w:sz w:val="22"/>
          <w:szCs w:val="22"/>
        </w:rPr>
        <w:t>p</w:t>
      </w:r>
      <w:r w:rsidR="00B51B6F" w:rsidRPr="00D80C37">
        <w:rPr>
          <w:rFonts w:asciiTheme="minorHAnsi" w:hAnsiTheme="minorHAnsi"/>
          <w:color w:val="000000"/>
          <w:sz w:val="22"/>
          <w:szCs w:val="22"/>
        </w:rPr>
        <w:t>odmienka povinného definovania merateľných ukazovateľov projektu</w:t>
      </w:r>
    </w:p>
    <w:p w:rsidR="004641E9" w:rsidRPr="00D80C37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0B3821" w:rsidRDefault="000B3821" w:rsidP="000B3821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 xml:space="preserve">Výstupy/výsledky, ktoré majú byť dosiahnuté realizáciou aktivít projektu musia byť kvantifikované prostredníctvom </w:t>
      </w:r>
      <w:r w:rsidRPr="004641E9">
        <w:rPr>
          <w:rFonts w:asciiTheme="minorHAnsi" w:hAnsiTheme="minorHAnsi"/>
          <w:b/>
          <w:color w:val="000000"/>
          <w:sz w:val="22"/>
          <w:szCs w:val="22"/>
        </w:rPr>
        <w:t>merateľných ukazovateľov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definovaných v dokumente Zoznam povinných merateľných ukazovateľov, ktorý tvorí prílohu tohto vyzvania. V dokumente je uvedený aj spôsob, akým je určovaná plánovaná hodnota merateľných ukazovateľov.</w:t>
      </w:r>
    </w:p>
    <w:p w:rsidR="00B51B6F" w:rsidRDefault="00B51B6F" w:rsidP="000B3821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4641E9" w:rsidRPr="004641E9" w:rsidRDefault="004641E9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5D5FC6" w:rsidRPr="004641E9" w:rsidRDefault="005D5FC6" w:rsidP="004641E9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Povinné prílohy k žiadosti o NFP:</w:t>
      </w:r>
    </w:p>
    <w:p w:rsidR="005D5FC6" w:rsidRDefault="0073464D" w:rsidP="004641E9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641E9">
        <w:rPr>
          <w:rFonts w:asciiTheme="minorHAnsi" w:hAnsiTheme="minorHAnsi"/>
          <w:b/>
          <w:sz w:val="22"/>
          <w:szCs w:val="22"/>
        </w:rPr>
        <w:t>Opis projektu</w:t>
      </w:r>
      <w:r w:rsidR="00411E54" w:rsidRPr="004641E9">
        <w:rPr>
          <w:rFonts w:asciiTheme="minorHAnsi" w:hAnsiTheme="minorHAnsi"/>
          <w:sz w:val="22"/>
          <w:szCs w:val="22"/>
        </w:rPr>
        <w:t xml:space="preserve"> </w:t>
      </w:r>
      <w:r w:rsidR="00556BC9" w:rsidRPr="004641E9">
        <w:rPr>
          <w:rFonts w:asciiTheme="minorHAnsi" w:hAnsiTheme="minorHAnsi"/>
          <w:sz w:val="22"/>
          <w:szCs w:val="22"/>
        </w:rPr>
        <w:t xml:space="preserve">– </w:t>
      </w:r>
      <w:r w:rsidRPr="00411E54">
        <w:rPr>
          <w:rFonts w:asciiTheme="minorHAnsi" w:hAnsiTheme="minorHAnsi"/>
          <w:sz w:val="22"/>
          <w:szCs w:val="22"/>
        </w:rPr>
        <w:t>pomocný výpočet žiadanej sumy -</w:t>
      </w:r>
      <w:r w:rsidRPr="004641E9">
        <w:rPr>
          <w:rFonts w:asciiTheme="minorHAnsi" w:hAnsiTheme="minorHAnsi"/>
          <w:sz w:val="22"/>
          <w:szCs w:val="22"/>
        </w:rPr>
        <w:t xml:space="preserve"> </w:t>
      </w:r>
      <w:r w:rsidR="00556BC9" w:rsidRPr="00556BC9">
        <w:rPr>
          <w:rFonts w:asciiTheme="minorHAnsi" w:hAnsiTheme="minorHAnsi"/>
          <w:sz w:val="22"/>
          <w:szCs w:val="22"/>
        </w:rPr>
        <w:t xml:space="preserve">popis metodiky výpočtu žiadanej sumy </w:t>
      </w:r>
      <w:r w:rsidR="00261CB1">
        <w:rPr>
          <w:rFonts w:asciiTheme="minorHAnsi" w:hAnsiTheme="minorHAnsi"/>
          <w:sz w:val="22"/>
          <w:szCs w:val="22"/>
        </w:rPr>
        <w:t xml:space="preserve">a matematický výpočet </w:t>
      </w:r>
      <w:r w:rsidR="00495F09">
        <w:rPr>
          <w:rFonts w:asciiTheme="minorHAnsi" w:hAnsiTheme="minorHAnsi"/>
          <w:sz w:val="22"/>
          <w:szCs w:val="22"/>
        </w:rPr>
        <w:t>.</w:t>
      </w:r>
      <w:r w:rsidR="000759C3" w:rsidRPr="000759C3">
        <w:rPr>
          <w:rFonts w:asciiTheme="minorHAnsi" w:hAnsiTheme="minorHAnsi"/>
          <w:sz w:val="22"/>
          <w:szCs w:val="22"/>
        </w:rPr>
        <w:t xml:space="preserve"> </w:t>
      </w:r>
      <w:r w:rsidR="000759C3">
        <w:rPr>
          <w:rFonts w:asciiTheme="minorHAnsi" w:hAnsiTheme="minorHAnsi"/>
          <w:sz w:val="22"/>
          <w:szCs w:val="22"/>
        </w:rPr>
        <w:t>Vzor je súčasťou príloh tohto vyzvania.</w:t>
      </w:r>
    </w:p>
    <w:p w:rsidR="0069226A" w:rsidRPr="00556BC9" w:rsidRDefault="0069226A" w:rsidP="0069226A">
      <w:pPr>
        <w:pStyle w:val="Odsekzoznamu"/>
        <w:spacing w:before="240" w:after="240"/>
        <w:ind w:left="1440"/>
        <w:jc w:val="both"/>
        <w:rPr>
          <w:rFonts w:asciiTheme="minorHAnsi" w:hAnsiTheme="minorHAnsi"/>
          <w:sz w:val="22"/>
          <w:szCs w:val="22"/>
        </w:rPr>
      </w:pPr>
    </w:p>
    <w:p w:rsidR="003C2776" w:rsidRDefault="003C2776" w:rsidP="003C2776">
      <w:pPr>
        <w:pStyle w:val="Odsekzoznamu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ind w:left="357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Overovanie podmienok poskytnutia príspevku a ďalšie informácie k vyzvaniu</w:t>
      </w:r>
    </w:p>
    <w:p w:rsidR="003C2776" w:rsidRDefault="002777A8" w:rsidP="003C2776">
      <w:pPr>
        <w:spacing w:before="240" w:after="240"/>
        <w:ind w:firstLine="360"/>
        <w:jc w:val="both"/>
      </w:pPr>
      <w:r w:rsidRPr="002777A8">
        <w:t>V</w:t>
      </w:r>
      <w:r w:rsidR="003C2776" w:rsidRPr="002777A8">
        <w:t xml:space="preserve"> rámci tejto časti </w:t>
      </w:r>
      <w:r w:rsidRPr="002777A8">
        <w:t xml:space="preserve">RO OP TP </w:t>
      </w:r>
      <w:r w:rsidR="003C2776" w:rsidRPr="002777A8">
        <w:t>definuje informácie týkajúce sa schvaľovac</w:t>
      </w:r>
      <w:r>
        <w:t>ieho</w:t>
      </w:r>
      <w:r w:rsidR="003C2776" w:rsidRPr="002777A8">
        <w:t xml:space="preserve"> proces</w:t>
      </w:r>
      <w:r>
        <w:t>u, príspevku k HP ako aj uzavretiu zmluvy o NFP</w:t>
      </w:r>
      <w:r w:rsidR="003C2776" w:rsidRPr="002777A8">
        <w:t xml:space="preserve"> </w:t>
      </w:r>
      <w:r w:rsidRPr="002777A8">
        <w:t>z dôvodu, že</w:t>
      </w:r>
      <w:r w:rsidR="003C2776" w:rsidRPr="002777A8">
        <w:t xml:space="preserve"> RO </w:t>
      </w:r>
      <w:r>
        <w:t xml:space="preserve">OP TP v súlade s Metodickým pokynom CKO č. 24 k technickej pomoci </w:t>
      </w:r>
      <w:r w:rsidR="003C2776" w:rsidRPr="002777A8">
        <w:t>Príručku pre žiadateľa nevypracúva.</w:t>
      </w:r>
      <w:r w:rsidR="003C2776">
        <w:t xml:space="preserve"> </w:t>
      </w:r>
    </w:p>
    <w:p w:rsidR="00626BF1" w:rsidRPr="00D01EF2" w:rsidRDefault="00626BF1" w:rsidP="00626BF1">
      <w:pPr>
        <w:spacing w:before="240" w:after="240"/>
        <w:ind w:firstLine="360"/>
        <w:jc w:val="both"/>
        <w:rPr>
          <w:b/>
          <w:u w:val="single"/>
        </w:rPr>
      </w:pPr>
      <w:r w:rsidRPr="00D01EF2">
        <w:rPr>
          <w:b/>
          <w:u w:val="single"/>
        </w:rPr>
        <w:t>Overovanie podmienok poskytnutia príspevku</w:t>
      </w:r>
    </w:p>
    <w:p w:rsidR="00626BF1" w:rsidRDefault="00626BF1" w:rsidP="00626BF1">
      <w:pPr>
        <w:spacing w:before="240" w:after="240"/>
        <w:ind w:firstLine="360"/>
        <w:jc w:val="both"/>
      </w:pPr>
      <w:r>
        <w:lastRenderedPageBreak/>
        <w:t>CKO priebežne integruje ITMS2014+ s inými informačnými systémami verejnej správy</w:t>
      </w:r>
      <w:r w:rsidRPr="00D01EF2">
        <w:footnoteReference w:id="4"/>
      </w:r>
      <w:r>
        <w:t xml:space="preserve"> tak, aby dosiahol pre užívateľa (RO, resp. žiadateľa/prijímateľa) maximálny komfort pri preukazovaní a overovaní podmienok poskytnutia príspevku. V prípade, ak je k dispozícii funkčná integrácia ITMS2014+ s informačným systémom verejnej správy, nie je efektívne a účelné preukazovať a overovať splnenie podmienok poskytnutia príspevku alternatívnym spôsobom. </w:t>
      </w:r>
    </w:p>
    <w:p w:rsidR="00626BF1" w:rsidRPr="00D56CE6" w:rsidRDefault="00626BF1" w:rsidP="00626BF1">
      <w:pPr>
        <w:spacing w:before="240" w:after="240"/>
        <w:ind w:firstLine="360"/>
        <w:jc w:val="both"/>
      </w:pPr>
      <w:r>
        <w:t xml:space="preserve">Žiadateľ má možnosť </w:t>
      </w:r>
      <w:r w:rsidRPr="00D01EF2">
        <w:rPr>
          <w:b/>
        </w:rPr>
        <w:t>ex-ante overenia</w:t>
      </w:r>
      <w:r>
        <w:t xml:space="preserve"> splnenia podmienok poskytnutia príspevku v príslušných elektronických verejných registroch, resp. v ITMS2014+. Ak žiadateľ zistí v elektronických verejných registroch/ITMS2014+ nesúlad s podmienkou poskytnutia príspevku, je oprávnený predložiť dokument (resp. zdôvodnenie absencie dokumentu) aj bez výzvy na doplnenie ŽoNFP, ako súčasť predkladanej ŽoNFP v ITMS2014+. Ide napríklad o situácie, ak žiadateľ uzavrel s veriteľom dohodu o splátkach a RO OP TP akceptuje v zmysle výzvy dohodu o splátkach, ktorú riadne plní ako splnenie podmienky nebyť dlžníkom, ale v elektronickom verejnom registri/ITMS2014+ figuruje stále ako dlžník; ak v elektronickom verejnom registri/ITMS2014+ nie je dostupná účtovná závierka subjektu a pod.</w:t>
      </w:r>
    </w:p>
    <w:p w:rsidR="00626BF1" w:rsidRPr="00393C22" w:rsidRDefault="00626BF1" w:rsidP="00626BF1">
      <w:pPr>
        <w:spacing w:before="240" w:after="240"/>
        <w:ind w:firstLine="360"/>
        <w:jc w:val="both"/>
      </w:pPr>
      <w:r>
        <w:t>V prípade funkčnej integrácie ITMS2014+ s informačnými systémami verejnej správy, alebo v prípade overovania podmienky poskytnutia príspevku RO OP TP v elektronických verejných registroch</w:t>
      </w:r>
      <w:r w:rsidRPr="00393C22">
        <w:t xml:space="preserve"> je RO </w:t>
      </w:r>
      <w:r>
        <w:t xml:space="preserve">OP TP </w:t>
      </w:r>
      <w:r w:rsidRPr="00393C22">
        <w:t>povinný v</w:t>
      </w:r>
      <w:r>
        <w:t> </w:t>
      </w:r>
      <w:r w:rsidRPr="00393C22">
        <w:t>prípade, ak zistí overením nesplnenie podmienky poskytnutia príspevku</w:t>
      </w:r>
      <w:r>
        <w:t>,</w:t>
      </w:r>
      <w:r w:rsidRPr="00393C22">
        <w:t xml:space="preserve"> vyzvať žiadateľa na doplnenie ŽoNFP – doručenie potvrdenia o</w:t>
      </w:r>
      <w:r>
        <w:t> </w:t>
      </w:r>
      <w:r w:rsidRPr="00393C22">
        <w:t>splnení podmienky poskytnutia príspevku.</w:t>
      </w:r>
      <w:r>
        <w:t xml:space="preserve"> V prípade, ak žiadateľ predložil ŽoNFP elektronicky do elektronickej schránky RO OP TP, RO OP TP vyzýva žiadateľa v rámci konania o ŽoNFP rovnako elektronicky, do elektronickej schránky žiadateľa.</w:t>
      </w:r>
    </w:p>
    <w:p w:rsidR="00626BF1" w:rsidRPr="00AE1A6C" w:rsidRDefault="00626BF1" w:rsidP="00626BF1">
      <w:pPr>
        <w:spacing w:before="240" w:after="240"/>
        <w:ind w:firstLine="360"/>
        <w:jc w:val="both"/>
      </w:pPr>
      <w:r>
        <w:t>V prípade akýchkoľvek pochybností môže RO OP TP vyzvať žiadateľa na preukázanie splnenia podmienky poskytnutia príspevku, pričom v prípade nepreukázania podmienky zo strany žiadateľa rozhodne o zastavení konania o ŽoNFP.</w:t>
      </w:r>
    </w:p>
    <w:p w:rsidR="00626BF1" w:rsidRDefault="00626BF1" w:rsidP="00626BF1">
      <w:pPr>
        <w:spacing w:before="240" w:after="240"/>
        <w:ind w:firstLine="360"/>
        <w:jc w:val="both"/>
      </w:pPr>
      <w:r>
        <w:t>Podmienky poskytnutia príspevku, ktoré nie je možné overiť v elektronických verejných registroch, preukazuje žiadateľ najmä vložením skenu dokumentu vo formáte PDF (resp. v inom formáte dokumentu</w:t>
      </w:r>
      <w:r w:rsidRPr="00D01EF2">
        <w:footnoteReference w:id="5"/>
      </w:r>
      <w:r>
        <w:t>, ak ho vypracúva žiadateľ sám a nie je potrebné, aby bol úradne osvedčený/podpísaný, napr. rtf a pod.) do ITMS2014+ ako prílohu ŽoNFP.</w:t>
      </w:r>
    </w:p>
    <w:p w:rsidR="00626BF1" w:rsidRDefault="00626BF1" w:rsidP="00626BF1">
      <w:pPr>
        <w:spacing w:before="240" w:after="240"/>
        <w:ind w:firstLine="360"/>
        <w:jc w:val="both"/>
      </w:pPr>
      <w:r>
        <w:t>Pri dokumentoch, ktoré je v zmysle požiadavky RO OP TP žiadateľ povinný predložiť úradne osvedčené, môže žiadateľ zabezpečiť zaručenú konverziu dokumentu v súlade so zákonom o e-Governmente a vložiť ho do ITMS2014+ ako prílohu ŽoNFP.</w:t>
      </w:r>
    </w:p>
    <w:p w:rsidR="00626BF1" w:rsidRDefault="00626BF1" w:rsidP="0064229B">
      <w:pPr>
        <w:spacing w:before="240" w:after="240"/>
        <w:ind w:firstLine="360"/>
        <w:jc w:val="both"/>
        <w:rPr>
          <w:b/>
          <w:u w:val="single"/>
        </w:rPr>
      </w:pPr>
    </w:p>
    <w:p w:rsidR="0064229B" w:rsidRPr="00FC0520" w:rsidRDefault="0064229B" w:rsidP="0064229B">
      <w:pPr>
        <w:spacing w:before="240" w:after="240"/>
        <w:ind w:firstLine="360"/>
        <w:jc w:val="both"/>
        <w:rPr>
          <w:b/>
          <w:u w:val="single"/>
        </w:rPr>
      </w:pPr>
      <w:r w:rsidRPr="00FC0520">
        <w:rPr>
          <w:b/>
          <w:u w:val="single"/>
        </w:rPr>
        <w:t>Schvaľovanie žiadostí o NFP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lastRenderedPageBreak/>
        <w:t xml:space="preserve">Schvaľovanie žiadosti o NFP </w:t>
      </w:r>
      <w:r w:rsidR="0069226A">
        <w:t xml:space="preserve">v rámci OP TP </w:t>
      </w:r>
      <w:r w:rsidRPr="00FC0520">
        <w:t>sa uskutoční v </w:t>
      </w:r>
      <w:r w:rsidR="0069226A">
        <w:t>týchto</w:t>
      </w:r>
      <w:r w:rsidRPr="00FC0520">
        <w:t xml:space="preserve"> základných f</w:t>
      </w:r>
      <w:r w:rsidR="0069226A">
        <w:t xml:space="preserve">ázach: administratívne overenie, </w:t>
      </w:r>
      <w:r w:rsidRPr="00FC0520">
        <w:t>odborné hodnotenie a opravné prostriedky (neobligatórna časť schvaľovacieho procesu).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>Konanie o žiadosti o NFP sa začína doručením žiadosti o NFP žiadateľom. Žiadateľ doručuje ŽoNFP elektronicky prostredníctvom verejnej časti ITMS 2014+ a písomne na </w:t>
      </w:r>
      <w:r>
        <w:t xml:space="preserve">uvedenú </w:t>
      </w:r>
      <w:r w:rsidRPr="00FC0520">
        <w:t xml:space="preserve">adresu. 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RO v rámci </w:t>
      </w:r>
      <w:r w:rsidRPr="00391763">
        <w:rPr>
          <w:b/>
        </w:rPr>
        <w:t>administratívneho overenia</w:t>
      </w:r>
      <w:r w:rsidRPr="00FC0520">
        <w:t xml:space="preserve"> overí splnenie doručenia ŽoNFP riadne, včas a v stanovenej forme a následne ostatných podmienok poskytnutia príspevku určených vo v</w:t>
      </w:r>
      <w:r w:rsidR="002106BF">
        <w:t>yzvaní</w:t>
      </w:r>
      <w:r w:rsidRPr="00FC0520">
        <w:t xml:space="preserve"> </w:t>
      </w:r>
      <w:r w:rsidRPr="00FC0520">
        <w:rPr>
          <w:b/>
        </w:rPr>
        <w:t xml:space="preserve">- </w:t>
      </w:r>
      <w:r w:rsidRPr="00FC0520">
        <w:t>každej jednotlivej podmienky poskytnutia príspevku (ktorá je overovaná v rámci administratívneho overenia) na základe údajov uvedených žiadateľom v ŽoNFP, dostupných zdrojo</w:t>
      </w:r>
      <w:r>
        <w:t>v</w:t>
      </w:r>
      <w:r w:rsidRPr="00FC0520">
        <w:t xml:space="preserve"> </w:t>
      </w:r>
      <w:r>
        <w:t>na</w:t>
      </w:r>
      <w:r w:rsidRPr="00FC0520">
        <w:t xml:space="preserve"> priame overenie podmienok poskytnutia príspevku a v relevantných prílohách ŽoNFP.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>V prípade, ak na základe preskúmania ŽoNFP a jej príloh vzniknú pochybnosti o</w:t>
      </w:r>
      <w:r>
        <w:t> </w:t>
      </w:r>
      <w:r w:rsidRPr="00FC0520">
        <w:t>pravdivosti alebo úplnosti ŽoNFP alebo jej príloh, RO vyzve žiadateľa na doplnenie neúplných údajov</w:t>
      </w:r>
      <w:r w:rsidR="00F47EA2">
        <w:t xml:space="preserve"> (vzor v prílohe vyzvania)</w:t>
      </w:r>
      <w:r w:rsidRPr="00FC0520">
        <w:t xml:space="preserve">, vysvetlenie nejasností alebo nápravu nepravdivých údajov zaslaním výzvy na doplnenie ŽoNFP v lehote 5 pracovných dní. </w:t>
      </w:r>
    </w:p>
    <w:p w:rsidR="0064229B" w:rsidRPr="00FC0520" w:rsidRDefault="0064229B" w:rsidP="0064229B">
      <w:pPr>
        <w:spacing w:before="240"/>
        <w:ind w:firstLine="357"/>
        <w:jc w:val="both"/>
      </w:pPr>
      <w:r w:rsidRPr="00FC0520">
        <w:t>Po doplnení údajov zo strany žiadateľa RO opätovne skontroluje predložené dokumenty a informácie a:</w:t>
      </w:r>
    </w:p>
    <w:p w:rsidR="0064229B" w:rsidRPr="0064229B" w:rsidRDefault="0064229B" w:rsidP="0064229B">
      <w:pPr>
        <w:pStyle w:val="Odsekzoznamu"/>
        <w:numPr>
          <w:ilvl w:val="0"/>
          <w:numId w:val="6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64229B">
        <w:rPr>
          <w:rFonts w:asciiTheme="minorHAnsi" w:hAnsiTheme="minorHAnsi"/>
          <w:sz w:val="22"/>
          <w:szCs w:val="22"/>
        </w:rPr>
        <w:t xml:space="preserve">v prípade nesplnenia niektorej z podmienok poskytnutia príspevku ani po dožiadaní (v prípade nedoplnenia žiadnych náležitostí, v prípade doručenia požadovaných náležitostí po stanovenom termíne alebo v prípade, ak aj po doplnení chýbajúcich náležitostí naďalej pretrvávajú pochybnosti o pravdivosti alebo úplnosti žiadosti, na základe čoho nie je možné overiť splnenie niektorej z podmienok poskytnutia príspevku a rozhodnúť o schválení ŽoNFP ) zastaví konanie o ŽoNFP; </w:t>
      </w:r>
    </w:p>
    <w:p w:rsidR="0064229B" w:rsidRPr="0064229B" w:rsidRDefault="0064229B" w:rsidP="0064229B">
      <w:pPr>
        <w:pStyle w:val="Odsekzoznamu"/>
        <w:numPr>
          <w:ilvl w:val="0"/>
          <w:numId w:val="6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64229B">
        <w:rPr>
          <w:rFonts w:asciiTheme="minorHAnsi" w:hAnsiTheme="minorHAnsi"/>
          <w:sz w:val="22"/>
          <w:szCs w:val="22"/>
        </w:rPr>
        <w:t xml:space="preserve">v prípade splnenia všetkých podmienok poskytnutia príspevku, ktorých overenie je súčasťou administratívneho overenia, je ŽoNFP postúpená na odborné hodnotenie. 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Žiadosť o NFP posúdia v rámci </w:t>
      </w:r>
      <w:r w:rsidRPr="00391763">
        <w:rPr>
          <w:b/>
        </w:rPr>
        <w:t>odborného hodnotenia</w:t>
      </w:r>
      <w:r w:rsidRPr="00FC0520">
        <w:t xml:space="preserve"> dvaja odborní hodnotitelia v totožnom rozsahu, pričom využijú hodnotiace kritériá, zverejnené na webovom sídle </w:t>
      </w:r>
      <w:r w:rsidR="00D95256">
        <w:t>RO OP TP</w:t>
      </w:r>
      <w:r w:rsidRPr="00FC0520">
        <w:t xml:space="preserve"> (</w:t>
      </w:r>
      <w:hyperlink r:id="rId21" w:history="1">
        <w:r w:rsidR="00A70824" w:rsidRPr="002E00FB">
          <w:rPr>
            <w:rStyle w:val="Hypertextovprepojenie"/>
          </w:rPr>
          <w:t>http://optp.vlada.gov.sk</w:t>
        </w:r>
      </w:hyperlink>
      <w:r w:rsidRPr="00FC0520">
        <w:t>). Hodnotitelia postupujú pri hodnotení žiadostí o NFP v súlade s Príručkou pre odborn</w:t>
      </w:r>
      <w:r>
        <w:t>ého</w:t>
      </w:r>
      <w:r w:rsidRPr="00FC0520">
        <w:t xml:space="preserve"> hodnotiteľ</w:t>
      </w:r>
      <w:r>
        <w:t>a pre operačný program Technická pomoc 2014 - 2020</w:t>
      </w:r>
      <w:r w:rsidRPr="00FC0520">
        <w:t xml:space="preserve"> (</w:t>
      </w:r>
      <w:hyperlink r:id="rId22" w:history="1">
        <w:r w:rsidR="00A70824" w:rsidRPr="002E00FB">
          <w:rPr>
            <w:rStyle w:val="Hypertextovprepojenie"/>
          </w:rPr>
          <w:t>http://optp.vlada.gov.sk</w:t>
        </w:r>
      </w:hyperlink>
      <w:r w:rsidRPr="00FC0520">
        <w:t>).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>RO je oprávnený vyžiadať od žiadateľ</w:t>
      </w:r>
      <w:r>
        <w:t>a,</w:t>
      </w:r>
      <w:r w:rsidRPr="00FC0520">
        <w:t xml:space="preserve"> na základe požiadavky odborných hodnotiteľov</w:t>
      </w:r>
      <w:r>
        <w:t>,</w:t>
      </w:r>
      <w:r w:rsidRPr="00FC0520">
        <w:t xml:space="preserve"> doplňujúce informácie v lehote 5 </w:t>
      </w:r>
      <w:r w:rsidR="002952E1">
        <w:t>pracovných</w:t>
      </w:r>
      <w:r w:rsidRPr="00FC0520">
        <w:t xml:space="preserve"> dní. Nepredloženie požadovaných dokumentov, doručenie požadovaných náležitostí po stanovenom termíne alebo doplnenie chýbajúcich náležitostí, po ktorom naďalej pretrvávajú pochybnosti o</w:t>
      </w:r>
      <w:r>
        <w:t> </w:t>
      </w:r>
      <w:r w:rsidRPr="00FC0520">
        <w:t>pravdivosti alebo úplnosti žiadosti, na základe čoho nie je možné overiť splnenie niektorej z</w:t>
      </w:r>
      <w:r>
        <w:t> </w:t>
      </w:r>
      <w:r w:rsidRPr="00FC0520">
        <w:t>podmienok poskytnutia príspevku a rozhodnúť o schválení ŽoNFP, bude viesť k zastaveniu konania o</w:t>
      </w:r>
      <w:r>
        <w:t> </w:t>
      </w:r>
      <w:r w:rsidRPr="00FC0520">
        <w:t>ŽoNFP</w:t>
      </w:r>
      <w:r>
        <w:t xml:space="preserve"> alebo k požiadavke na úpravu žiadosti o NFP. A</w:t>
      </w:r>
      <w:r w:rsidRPr="00FC0520">
        <w:t xml:space="preserve">k sa na základe predložených dokumentov v tejto fáze preukáže, že ŽoNFP nespĺňa podmienky poskytnutia príspevku, RO rozhodne o neschválení ŽoNFP. </w:t>
      </w:r>
    </w:p>
    <w:p w:rsidR="0064229B" w:rsidRPr="00FC0520" w:rsidRDefault="0064229B" w:rsidP="0064229B">
      <w:pPr>
        <w:spacing w:before="240" w:after="240"/>
        <w:ind w:left="360"/>
        <w:jc w:val="both"/>
      </w:pPr>
      <w:r w:rsidRPr="00FC0520">
        <w:t>Konečným výstupom odborného hodnotenia je spoločný hodnotiaci hárok.</w:t>
      </w:r>
    </w:p>
    <w:p w:rsidR="0064229B" w:rsidRPr="00FC0520" w:rsidRDefault="0064229B" w:rsidP="0064229B">
      <w:pPr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FC0520">
        <w:rPr>
          <w:color w:val="000000"/>
        </w:rPr>
        <w:lastRenderedPageBreak/>
        <w:t>Ak ŽoNFP nesplnila podmienky odborného hodnotenia, RO rozhodne o neschválení ŽoNFP. Ak ŽoNFP splnila podmienky odborného hodnotenia, RO rozhodne o schválení ŽoNFP</w:t>
      </w:r>
      <w:r w:rsidR="00F47EA2">
        <w:rPr>
          <w:color w:val="000000"/>
        </w:rPr>
        <w:t xml:space="preserve"> </w:t>
      </w:r>
      <w:r w:rsidR="00F47EA2">
        <w:t>(vzor v prílohe vyzvania)</w:t>
      </w:r>
      <w:r w:rsidRPr="00FC0520">
        <w:rPr>
          <w:color w:val="000000"/>
        </w:rPr>
        <w:t>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RO nie je oprávnený vyvodiť negatívne dôsledky len z dôvodov formálnych nedostatkov podania. Dôvod, pre ktorý RO vydáva rozhodnutie o zastavení konania alebo rozhodnutie o neschválení musí byť jasný, odôvodnený a musí vyplývať z nedodržania podmienok zadefinovaných vo vyzvaní. 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Podrobný postup schvaľovania žiadostí o NFP </w:t>
      </w:r>
      <w:r>
        <w:t>vychádza zo</w:t>
      </w:r>
      <w:r w:rsidRPr="00FC0520">
        <w:t> Systém</w:t>
      </w:r>
      <w:r>
        <w:t>u</w:t>
      </w:r>
      <w:r w:rsidRPr="00FC0520">
        <w:t xml:space="preserve"> riadenia európskych </w:t>
      </w:r>
      <w:r>
        <w:t>š</w:t>
      </w:r>
      <w:r w:rsidRPr="00FC0520">
        <w:t>trukturálnych a investičných fondov</w:t>
      </w:r>
      <w:r>
        <w:t>,</w:t>
      </w:r>
      <w:r w:rsidRPr="00FC0520">
        <w:t> čas</w:t>
      </w:r>
      <w:r>
        <w:t>ť</w:t>
      </w:r>
      <w:r w:rsidRPr="00FC0520">
        <w:t xml:space="preserve"> 3.2.  </w:t>
      </w:r>
    </w:p>
    <w:p w:rsidR="00391763" w:rsidRDefault="002777A8" w:rsidP="0064229B">
      <w:pPr>
        <w:spacing w:before="240" w:after="240"/>
        <w:ind w:firstLine="360"/>
        <w:jc w:val="both"/>
        <w:rPr>
          <w:b/>
          <w:u w:val="single"/>
        </w:rPr>
      </w:pPr>
      <w:r>
        <w:rPr>
          <w:b/>
          <w:u w:val="single"/>
        </w:rPr>
        <w:t>Opravné prostriedky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Opravné prostriedky umožňujú žiadateľovi v konaní o ŽoNFP domáhať sa nápravy, ak sa domnieva, že neboli dodržané ustanovenia zákona o príspevku z EŠIF a podmienky uvedené vo </w:t>
      </w:r>
      <w:r>
        <w:t>vyzvaní</w:t>
      </w:r>
      <w:r w:rsidRPr="00A356C4">
        <w:t>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ab/>
        <w:t>Riadnym opravným prostriedkom, podľa § 22 zákona o príspevku z EŠIF, je odvolanie. Mimoriadnym opravným prostriedkom, podľa § 24 zákona o príspevku z EŠIF, je preskúmanie rozhodnutia mimo odvolacieho konania.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Rozhodnutia vydávané RO sú preskúmateľné súdom. </w:t>
      </w:r>
    </w:p>
    <w:p w:rsidR="00A356C4" w:rsidRDefault="00A356C4" w:rsidP="00A356C4">
      <w:pPr>
        <w:spacing w:before="240" w:after="240"/>
        <w:ind w:firstLine="360"/>
        <w:jc w:val="both"/>
      </w:pPr>
      <w:r w:rsidRPr="00A356C4">
        <w:t xml:space="preserve">Rozhodnutia vydané v rámci opravných prostriedkov nemožno napadnúť riadnym opravným prostriedkom a preto nadobúdajú právoplatnosť jeho doručením žiadateľovi. Výnimkou je postup podľa § 23 ods. 2 zákona o príspevku z EŠIF, t.j. ak RO rozhodne o odvolaní na svojej úrovni </w:t>
      </w:r>
      <w:r w:rsidRPr="00A356C4">
        <w:br/>
        <w:t xml:space="preserve">(tzv. autoremedúra), lebo odvolaniu v plnom rozsahu vyhovel. V tomto prípade ide stále o prvostupňové rozhodnutie a voči rozhodnutiu je možné </w:t>
      </w:r>
      <w:r w:rsidRPr="002F6327">
        <w:rPr>
          <w:b/>
        </w:rPr>
        <w:t>podať odvolanie</w:t>
      </w:r>
      <w:r w:rsidRPr="00A356C4">
        <w:t>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Odvolanie podáva žiadateľ písomne na podateľňu ÚV SR v lehote </w:t>
      </w:r>
      <w:r w:rsidRPr="002F6327">
        <w:rPr>
          <w:b/>
        </w:rPr>
        <w:t xml:space="preserve">10 </w:t>
      </w:r>
      <w:r w:rsidR="008A3A69" w:rsidRPr="002F6327">
        <w:rPr>
          <w:b/>
        </w:rPr>
        <w:t xml:space="preserve">pracovných </w:t>
      </w:r>
      <w:r w:rsidRPr="002F6327">
        <w:rPr>
          <w:b/>
        </w:rPr>
        <w:t>dní odo dňa doručenia rozhodnutia</w:t>
      </w:r>
      <w:r w:rsidRPr="00A356C4">
        <w:t>. Podané odvolanie môže žiadateľ čo do rozsahu a dôvodov podania odvolania doplniť len do uplynutia lehoty na podanie odvolania.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>Odvolanie nie je prípustné voči: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rozhodnutiu o neschválení ŽoNFP vydaného len z dôvodu vyčerpania finančných prostriedkov určených vo výzve alebo vyzvaní,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rozhodnutiam o zastavení konania,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rozhodnutiu o zmene rozhodnutia o neschválení ŽoNFP,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rozhodnutiu o odvolaní, ktoré vydal štatutárny orgán RO (rozhodnutie vydané v odvolacom konaní, ak RO nevyhovel odvolaniu v plnom rozsahu a o odvolaní rozhodoval štatutárny orgán RO),</w:t>
      </w:r>
    </w:p>
    <w:p w:rsid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rozhodnutiu o preskúmaní rozhodnutia mimo odvolacieho konania.</w:t>
      </w:r>
    </w:p>
    <w:p w:rsidR="008A3A69" w:rsidRPr="008A3A69" w:rsidRDefault="00A356C4" w:rsidP="008A3A69">
      <w:pPr>
        <w:spacing w:before="240" w:after="240"/>
        <w:ind w:firstLine="360"/>
        <w:jc w:val="both"/>
      </w:pPr>
      <w:r w:rsidRPr="008A3A69">
        <w:t xml:space="preserve">RO po doručení odvolania preskúma </w:t>
      </w:r>
      <w:r w:rsidR="008A3A69" w:rsidRPr="008A3A69">
        <w:t>či nie sú dôvody na jeho odmietnutie, ktoré sú dané, ak: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lastRenderedPageBreak/>
        <w:t>odvolanie nie je podané oprávnenou osobou – oprávnený na podanie odvolania je výlučne žiadateľ,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sa žiadateľ práva na odvolanie vzdal – žiadateľ je oprávnený vzdať sa práva na odvolanie písomne u RO,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 xml:space="preserve">je odvolanie podané po lehote na podanie odvolania – zákonná lehota na podanie odvolania </w:t>
      </w:r>
      <w:r w:rsidRPr="002F6327">
        <w:rPr>
          <w:rFonts w:asciiTheme="minorHAnsi" w:hAnsiTheme="minorHAnsi"/>
          <w:sz w:val="22"/>
          <w:szCs w:val="22"/>
        </w:rPr>
        <w:br/>
        <w:t>je 10 pracovných dní od doručenia rozhodnutia; ak žiadateľ v dôsledku nesprávneho poučenia alebo preto, že nebol poučený vôbec podal opravný prostriedok po lehote, predpokladá sa, že ho podal včas, ak tak urobil do 1 mesiaca odo dňa doručenia rozhodnutia,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je odvolanie podané po späťvzatí – žiadateľ je oprávnený do rozhodnutia o odvolaní vziať podané odvolanie písomne späť. Ak po späťvzatí podá v lehote na odvolanie nové odvolanie, RO takéto odvolanie odmietne,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nie je podané písomne,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neobsahuje náležitosti, ktorými sú:</w:t>
      </w:r>
    </w:p>
    <w:p w:rsidR="008A3A69" w:rsidRPr="002F6327" w:rsidRDefault="008A3A69" w:rsidP="008A3A69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akej veci sa odvolanie týka a dôvody podania odvolania,</w:t>
      </w:r>
    </w:p>
    <w:p w:rsidR="008A3A69" w:rsidRPr="002F6327" w:rsidRDefault="008A3A69" w:rsidP="008A3A69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čo odvolaním žiadateľ navrhuje,</w:t>
      </w:r>
    </w:p>
    <w:p w:rsidR="008A3A69" w:rsidRPr="002F6327" w:rsidRDefault="008A3A69" w:rsidP="008A3A69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dátum podania a podpis osoby podávajúcej odvolanie,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smeruje len proti odôvodneniu rozhodnutia – RO odmietne odvolanie, ak smeruje výlučne proti odôvodneniu rozhodnutia bez toho, aby sa v ňom žiadateľ domáhal inej zmeny. Ak sa žiadateľ domáha zmeny rozhodnutia a odôvodňuje svoju žiadosť výlučne napadnutím dôvodov uvedených v odôvodnení rozhodnutia, RO nie je oprávnený odmietnuť odvolanie podľa tohto písmena,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je podané proti rozhodnutiu, proti ktorému nie je odvolanie prípustné.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t xml:space="preserve">Ak je naplnený niektorý z dôvodov uvedených v predchádzajúcom odseku, </w:t>
      </w:r>
      <w:r w:rsidR="00A2390D" w:rsidRPr="002F6327">
        <w:t>RO</w:t>
      </w:r>
      <w:r w:rsidRPr="002F6327">
        <w:t xml:space="preserve"> písomne odmietne odvolanie a v liste identifikuje dôvody na odmietnutie odvolania (v tomto prípade rozhodnutie nevydáva).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t xml:space="preserve">Ak neboli dané dôvody na odmietnutie odvolania podľa predchádzajúceho odseku, </w:t>
      </w:r>
      <w:r w:rsidR="00A2390D" w:rsidRPr="002F6327">
        <w:t>RO</w:t>
      </w:r>
      <w:r w:rsidRPr="002F6327">
        <w:t xml:space="preserve"> v odvolacom konaní postupuje nasledovne:</w:t>
      </w:r>
    </w:p>
    <w:p w:rsidR="008A3A69" w:rsidRPr="002F6327" w:rsidRDefault="008A3A69" w:rsidP="008A3A69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Odvolacie konanie zastaví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="00A2390D" w:rsidRPr="002F6327">
        <w:rPr>
          <w:rFonts w:asciiTheme="minorHAnsi" w:hAnsiTheme="minorHAnsi"/>
          <w:b/>
          <w:sz w:val="22"/>
          <w:szCs w:val="22"/>
        </w:rPr>
        <w:t>RO rozhodnutím zastaví</w:t>
      </w:r>
      <w:r w:rsidRPr="002F6327">
        <w:rPr>
          <w:rFonts w:asciiTheme="minorHAnsi" w:hAnsiTheme="minorHAnsi"/>
          <w:sz w:val="22"/>
          <w:szCs w:val="22"/>
        </w:rPr>
        <w:t xml:space="preserve"> odvolacie konani</w:t>
      </w:r>
      <w:r w:rsidR="00A2390D" w:rsidRPr="002F6327">
        <w:rPr>
          <w:rFonts w:asciiTheme="minorHAnsi" w:hAnsiTheme="minorHAnsi"/>
          <w:sz w:val="22"/>
          <w:szCs w:val="22"/>
        </w:rPr>
        <w:t>e</w:t>
      </w:r>
      <w:r w:rsidRPr="002F6327">
        <w:rPr>
          <w:rFonts w:asciiTheme="minorHAnsi" w:hAnsiTheme="minorHAnsi"/>
          <w:sz w:val="22"/>
          <w:szCs w:val="22"/>
        </w:rPr>
        <w:t xml:space="preserve"> v prípade späťvzatia odvolania zo strany žiadateľa. Žiadateľ je oprávnený podané odvolanie vziať späť a to až do ukončenia odvolacieho konania. Po späťvzatí odvolania nie je žiadateľ oprávnený podať znova odvolanie. Oznámenie o späťvzatí odvolania musí byť podané písomne RO. Za deň späťvzatia odvolania sa považuje deň keď bolo oznámenie o späťvzatí doručené RO. </w:t>
      </w:r>
      <w:r w:rsidRPr="002F6327">
        <w:rPr>
          <w:rFonts w:asciiTheme="minorHAnsi" w:hAnsiTheme="minorHAnsi"/>
          <w:sz w:val="22"/>
          <w:szCs w:val="22"/>
        </w:rPr>
        <w:br/>
        <w:t>RO rozhodne o zastavení konania ku dňu doručenia späťvzatia odvolania.</w:t>
      </w:r>
    </w:p>
    <w:p w:rsidR="008A3A69" w:rsidRPr="002F6327" w:rsidRDefault="008A3A69" w:rsidP="008A3A69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Rozhodne o odvolaní na svojej úrovni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="00A2390D" w:rsidRPr="002F6327">
        <w:rPr>
          <w:rFonts w:asciiTheme="minorHAnsi" w:hAnsiTheme="minorHAnsi"/>
          <w:b/>
          <w:sz w:val="22"/>
          <w:szCs w:val="22"/>
        </w:rPr>
        <w:t>RO rozhodne</w:t>
      </w:r>
      <w:r w:rsidRPr="002F6327">
        <w:rPr>
          <w:rFonts w:asciiTheme="minorHAnsi" w:hAnsiTheme="minorHAnsi"/>
          <w:sz w:val="22"/>
          <w:szCs w:val="22"/>
        </w:rPr>
        <w:t xml:space="preserve"> o odvolaní rovnakým spôsobom, akým bolo vydané rozhodnutie napadnuté odvolaním v prípade, ak odvolaniu v plnom rozsahu vyhovie. Proces zhodnotenia dôkazov predložených </w:t>
      </w:r>
      <w:r w:rsidR="002F6327">
        <w:rPr>
          <w:rFonts w:asciiTheme="minorHAnsi" w:hAnsiTheme="minorHAnsi"/>
          <w:sz w:val="22"/>
          <w:szCs w:val="22"/>
        </w:rPr>
        <w:t xml:space="preserve"> </w:t>
      </w:r>
      <w:r w:rsidRPr="002F6327">
        <w:rPr>
          <w:rFonts w:asciiTheme="minorHAnsi" w:hAnsiTheme="minorHAnsi"/>
          <w:sz w:val="22"/>
          <w:szCs w:val="22"/>
        </w:rPr>
        <w:t xml:space="preserve">v odvolaní </w:t>
      </w:r>
      <w:r w:rsidR="00A2390D" w:rsidRPr="002F6327">
        <w:rPr>
          <w:rFonts w:asciiTheme="minorHAnsi" w:hAnsiTheme="minorHAnsi"/>
          <w:b/>
          <w:sz w:val="22"/>
          <w:szCs w:val="22"/>
        </w:rPr>
        <w:t>musí byť jasne zadefinovaný</w:t>
      </w:r>
      <w:r w:rsidRPr="002F6327">
        <w:rPr>
          <w:rFonts w:asciiTheme="minorHAnsi" w:hAnsiTheme="minorHAnsi"/>
          <w:sz w:val="22"/>
          <w:szCs w:val="22"/>
        </w:rPr>
        <w:t xml:space="preserve"> tak, aby nevznikla pochybnosť o správnosti posúdenia predmetného odvolania a oprávnenosti RO rozhodnúť o odvolaní </w:t>
      </w:r>
      <w:r w:rsidR="002F6327">
        <w:rPr>
          <w:rFonts w:asciiTheme="minorHAnsi" w:hAnsiTheme="minorHAnsi"/>
          <w:sz w:val="22"/>
          <w:szCs w:val="22"/>
        </w:rPr>
        <w:t xml:space="preserve"> </w:t>
      </w:r>
      <w:r w:rsidRPr="002F6327">
        <w:rPr>
          <w:rFonts w:asciiTheme="minorHAnsi" w:hAnsiTheme="minorHAnsi"/>
          <w:sz w:val="22"/>
          <w:szCs w:val="22"/>
        </w:rPr>
        <w:t xml:space="preserve">na rovnakej úrovni, na akej bolo </w:t>
      </w:r>
      <w:r w:rsidRPr="002F6327">
        <w:rPr>
          <w:rFonts w:asciiTheme="minorHAnsi" w:hAnsiTheme="minorHAnsi"/>
          <w:sz w:val="22"/>
          <w:szCs w:val="22"/>
        </w:rPr>
        <w:lastRenderedPageBreak/>
        <w:t xml:space="preserve">vydané napadnuté rozhodnutie. RO je oprávnený zmeniť </w:t>
      </w:r>
      <w:r w:rsidR="002F6327">
        <w:rPr>
          <w:rFonts w:asciiTheme="minorHAnsi" w:hAnsiTheme="minorHAnsi"/>
          <w:sz w:val="22"/>
          <w:szCs w:val="22"/>
        </w:rPr>
        <w:t xml:space="preserve">rozhodnutie podľa tohto písmena </w:t>
      </w:r>
      <w:r w:rsidRPr="002F6327">
        <w:rPr>
          <w:rFonts w:asciiTheme="minorHAnsi" w:hAnsiTheme="minorHAnsi"/>
          <w:sz w:val="22"/>
          <w:szCs w:val="22"/>
          <w:u w:val="single"/>
        </w:rPr>
        <w:t>iba v prípade, ak odvolaniu vyhovie v plnom rozsahu</w:t>
      </w:r>
      <w:r w:rsidRPr="002F6327">
        <w:rPr>
          <w:rFonts w:asciiTheme="minorHAnsi" w:hAnsiTheme="minorHAnsi"/>
          <w:sz w:val="22"/>
          <w:szCs w:val="22"/>
        </w:rPr>
        <w:t xml:space="preserve">. V prípade, ak RO vyhovie odvolaniu, ktorým má dôjsť k zmene rozhodnutia o neschválení, za plné vyhovenie odvolania sa považuje prípad, kedy nedochádza ku kráteniu žiadanej výšky NFP </w:t>
      </w:r>
      <w:r w:rsidRPr="002F6327">
        <w:rPr>
          <w:rFonts w:asciiTheme="minorHAnsi" w:hAnsiTheme="minorHAnsi"/>
          <w:sz w:val="22"/>
          <w:szCs w:val="22"/>
        </w:rPr>
        <w:br/>
        <w:t xml:space="preserve">a rozhodnutie o schválení v plnom rozsahu zodpovedá požiadavke žiadateľa identifikovanej </w:t>
      </w:r>
      <w:r w:rsidRPr="002F6327">
        <w:rPr>
          <w:rFonts w:asciiTheme="minorHAnsi" w:hAnsiTheme="minorHAnsi"/>
          <w:sz w:val="22"/>
          <w:szCs w:val="22"/>
        </w:rPr>
        <w:br/>
        <w:t xml:space="preserve">v odvolaní. Ak by pri zmene rozhodnutia z neschválenia na schválenie podľa predchádzajúcej vety malo na základe výsledkov preskúmania ŽoNFP dôjsť ku kráteniu výšky schválených výdavkov a takáto výška nekorešponduje presne s výškou, ktorej sa žiadateľ domáhal v odvolaní, tak o odvolaní rozhodne </w:t>
      </w:r>
      <w:r w:rsidR="00A2390D" w:rsidRPr="002F6327">
        <w:rPr>
          <w:rFonts w:asciiTheme="minorHAnsi" w:hAnsiTheme="minorHAnsi"/>
          <w:sz w:val="22"/>
          <w:szCs w:val="22"/>
        </w:rPr>
        <w:t>štatutárny orgán RO</w:t>
      </w:r>
      <w:r w:rsidRPr="002F6327">
        <w:rPr>
          <w:rFonts w:asciiTheme="minorHAnsi" w:hAnsiTheme="minorHAnsi"/>
          <w:sz w:val="22"/>
          <w:szCs w:val="22"/>
        </w:rPr>
        <w:t xml:space="preserve">. Na toto rozhodnutie sa primerane aplikujú ustanovenia o náležitostiach rozhodnutia o ŽoNFP. Týmto novým rozhodnutím RO pôvodné rozhodnutie zmení tak, aby </w:t>
      </w:r>
      <w:r w:rsidRPr="002F6327">
        <w:rPr>
          <w:rFonts w:asciiTheme="minorHAnsi" w:hAnsiTheme="minorHAnsi"/>
          <w:sz w:val="22"/>
          <w:szCs w:val="22"/>
          <w:u w:val="single"/>
        </w:rPr>
        <w:t>v plnom rozsahu</w:t>
      </w:r>
      <w:r w:rsidRPr="002F6327">
        <w:rPr>
          <w:rFonts w:asciiTheme="minorHAnsi" w:hAnsiTheme="minorHAnsi"/>
          <w:sz w:val="22"/>
          <w:szCs w:val="22"/>
        </w:rPr>
        <w:t xml:space="preserve"> vyhovel odvolaniu.</w:t>
      </w:r>
    </w:p>
    <w:p w:rsidR="008A3A69" w:rsidRPr="002F6327" w:rsidRDefault="008A3A69" w:rsidP="008A3A69">
      <w:pPr>
        <w:pStyle w:val="Odsekzoznamu"/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 xml:space="preserve">RO je povinný rozhodnúť o odvolaní na svojej úrovni najneskôr do </w:t>
      </w:r>
      <w:r w:rsidRPr="002F6327">
        <w:rPr>
          <w:rFonts w:asciiTheme="minorHAnsi" w:hAnsiTheme="minorHAnsi"/>
          <w:b/>
          <w:sz w:val="22"/>
          <w:szCs w:val="22"/>
          <w:u w:val="single"/>
        </w:rPr>
        <w:t>60 dní</w:t>
      </w:r>
      <w:r w:rsidRPr="002F6327">
        <w:rPr>
          <w:rFonts w:asciiTheme="minorHAnsi" w:hAnsiTheme="minorHAnsi"/>
          <w:sz w:val="22"/>
          <w:szCs w:val="22"/>
        </w:rPr>
        <w:t xml:space="preserve"> od doručenia odvolania alebo v rovnakej lehote predložiť odvolanie na rozhodnutie štatutárovi </w:t>
      </w:r>
      <w:r w:rsidR="00A2390D" w:rsidRPr="002F6327">
        <w:rPr>
          <w:rFonts w:asciiTheme="minorHAnsi" w:hAnsiTheme="minorHAnsi"/>
          <w:sz w:val="22"/>
          <w:szCs w:val="22"/>
        </w:rPr>
        <w:t>RO</w:t>
      </w:r>
      <w:r w:rsidRPr="002F6327">
        <w:rPr>
          <w:rFonts w:asciiTheme="minorHAnsi" w:hAnsiTheme="minorHAnsi"/>
          <w:sz w:val="22"/>
          <w:szCs w:val="22"/>
        </w:rPr>
        <w:t>.</w:t>
      </w:r>
    </w:p>
    <w:p w:rsidR="008A3A69" w:rsidRPr="002F6327" w:rsidRDefault="008A3A69" w:rsidP="008A3A69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 xml:space="preserve">O odvolaní rozhodne štatutárny orgán </w:t>
      </w:r>
      <w:r w:rsidR="005236E4" w:rsidRPr="002F6327">
        <w:rPr>
          <w:rFonts w:asciiTheme="minorHAnsi" w:hAnsiTheme="minorHAnsi"/>
          <w:b/>
          <w:sz w:val="22"/>
          <w:szCs w:val="22"/>
        </w:rPr>
        <w:t xml:space="preserve">RO </w:t>
      </w:r>
      <w:r w:rsidRPr="002F6327">
        <w:rPr>
          <w:rFonts w:asciiTheme="minorHAnsi" w:hAnsiTheme="minorHAnsi"/>
          <w:sz w:val="22"/>
          <w:szCs w:val="22"/>
        </w:rPr>
        <w:t xml:space="preserve">– v prípade, ak RO nerozhodol o odvolaní spôsobom podľa písm. b), bezodkladne po zistení dôvodov, na základe ktorých nie je možné rozhodnúť podľa písmena b) postúpi </w:t>
      </w:r>
      <w:r w:rsidR="005236E4" w:rsidRPr="002F6327">
        <w:rPr>
          <w:rFonts w:asciiTheme="minorHAnsi" w:hAnsiTheme="minorHAnsi"/>
          <w:b/>
          <w:sz w:val="22"/>
          <w:szCs w:val="22"/>
        </w:rPr>
        <w:t>RO</w:t>
      </w:r>
      <w:r w:rsidRPr="002F6327">
        <w:rPr>
          <w:rFonts w:asciiTheme="minorHAnsi" w:hAnsiTheme="minorHAnsi"/>
          <w:sz w:val="22"/>
          <w:szCs w:val="22"/>
        </w:rPr>
        <w:t xml:space="preserve"> odvolanie na rozhodnutie </w:t>
      </w:r>
      <w:r w:rsidRPr="002F6327">
        <w:rPr>
          <w:rFonts w:asciiTheme="minorHAnsi" w:hAnsiTheme="minorHAnsi"/>
          <w:b/>
          <w:sz w:val="22"/>
          <w:szCs w:val="22"/>
        </w:rPr>
        <w:t>štatutárnemu orgánu (ŠO)</w:t>
      </w:r>
      <w:r w:rsidRPr="002F6327">
        <w:rPr>
          <w:rFonts w:asciiTheme="minorHAnsi" w:hAnsiTheme="minorHAnsi"/>
          <w:sz w:val="22"/>
          <w:szCs w:val="22"/>
        </w:rPr>
        <w:t xml:space="preserve">. Na základe preskúmaného odvolania </w:t>
      </w:r>
      <w:r w:rsidRPr="002F6327">
        <w:rPr>
          <w:rFonts w:asciiTheme="minorHAnsi" w:hAnsiTheme="minorHAnsi"/>
          <w:b/>
          <w:sz w:val="22"/>
          <w:szCs w:val="22"/>
        </w:rPr>
        <w:t>ŠO</w:t>
      </w:r>
      <w:r w:rsidRPr="002F6327">
        <w:rPr>
          <w:rFonts w:asciiTheme="minorHAnsi" w:hAnsiTheme="minorHAnsi"/>
          <w:sz w:val="22"/>
          <w:szCs w:val="22"/>
        </w:rPr>
        <w:t>:</w:t>
      </w:r>
    </w:p>
    <w:p w:rsidR="008A3A69" w:rsidRPr="002F6327" w:rsidRDefault="008A3A69" w:rsidP="008A3A69">
      <w:pPr>
        <w:pStyle w:val="Odsekzoznamu"/>
        <w:numPr>
          <w:ilvl w:val="0"/>
          <w:numId w:val="19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Napadnuté rozhodnutie zmení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Pr="002F6327">
        <w:rPr>
          <w:rFonts w:asciiTheme="minorHAnsi" w:hAnsiTheme="minorHAnsi"/>
          <w:sz w:val="22"/>
          <w:szCs w:val="22"/>
          <w:u w:val="single"/>
        </w:rPr>
        <w:t>rozhodnutím ŠO</w:t>
      </w:r>
      <w:r w:rsidRPr="002F6327">
        <w:rPr>
          <w:rFonts w:asciiTheme="minorHAnsi" w:hAnsiTheme="minorHAnsi"/>
          <w:sz w:val="22"/>
          <w:szCs w:val="22"/>
        </w:rPr>
        <w:t xml:space="preserve"> v prípade, ak sa na základe preskúmania odvolania preukázalo, že pôvodné rozhodnutie bolo vydané v rozpore s podmienkami poskytnutia príspevku,</w:t>
      </w:r>
    </w:p>
    <w:p w:rsidR="008A3A69" w:rsidRPr="002F6327" w:rsidRDefault="008A3A69" w:rsidP="008A3A69">
      <w:pPr>
        <w:pStyle w:val="Odsekzoznamu"/>
        <w:numPr>
          <w:ilvl w:val="0"/>
          <w:numId w:val="19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Napadnuté rozhodnutie potvrdí</w:t>
      </w:r>
      <w:r w:rsidRPr="002F6327">
        <w:rPr>
          <w:rFonts w:asciiTheme="minorHAnsi" w:hAnsiTheme="minorHAnsi"/>
          <w:sz w:val="22"/>
          <w:szCs w:val="22"/>
        </w:rPr>
        <w:t xml:space="preserve"> - ak sa v odvolacom konaní preukáže, že napadnuté rozhodnutie bolo vydané v súlade s podmienkami poskytnutia príspevku, ŠO rozhodnutie potvrdí formou rozhodnutia.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t xml:space="preserve">Rozhodnutie o odvolaní musí byť vydané </w:t>
      </w:r>
      <w:r w:rsidRPr="002F6327">
        <w:rPr>
          <w:b/>
        </w:rPr>
        <w:t xml:space="preserve">do 30 </w:t>
      </w:r>
      <w:r w:rsidR="002F6327" w:rsidRPr="002F6327">
        <w:rPr>
          <w:b/>
        </w:rPr>
        <w:t>pracovných</w:t>
      </w:r>
      <w:r w:rsidR="002F6327" w:rsidRPr="002F6327">
        <w:t xml:space="preserve"> </w:t>
      </w:r>
      <w:r w:rsidRPr="002F6327">
        <w:t xml:space="preserve">dní od predloženia odvolania štatutárnemu orgánu, vo zvlášť zložitých prípadoch najneskôr </w:t>
      </w:r>
      <w:r w:rsidRPr="002F6327">
        <w:rPr>
          <w:b/>
        </w:rPr>
        <w:t xml:space="preserve">do 60 </w:t>
      </w:r>
      <w:r w:rsidR="002F6327" w:rsidRPr="002F6327">
        <w:rPr>
          <w:b/>
        </w:rPr>
        <w:t xml:space="preserve">pracovných </w:t>
      </w:r>
      <w:r w:rsidRPr="002F6327">
        <w:rPr>
          <w:b/>
        </w:rPr>
        <w:t>dní</w:t>
      </w:r>
      <w:r w:rsidRPr="002F6327">
        <w:t>, pričom v takomto prípade MPP listom GM písomne informuje o predĺžení a dôvodoch predĺženia žiadateľa.</w:t>
      </w:r>
    </w:p>
    <w:p w:rsidR="002F6327" w:rsidRPr="002F6327" w:rsidRDefault="002F6327" w:rsidP="0064229B">
      <w:pPr>
        <w:spacing w:before="240" w:after="240"/>
        <w:ind w:firstLine="360"/>
        <w:jc w:val="both"/>
        <w:rPr>
          <w:b/>
          <w:highlight w:val="yellow"/>
          <w:u w:val="single"/>
        </w:rPr>
      </w:pPr>
      <w:r w:rsidRPr="002F6327">
        <w:rPr>
          <w:b/>
        </w:rPr>
        <w:t>Preskúmanie rozhodnutia mimo odvolacieho konania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Mimoriadnym opravným prostriedkom, v ktorého rámci možno vykonať nápravu chybného rozhodnutia je </w:t>
      </w:r>
      <w:r w:rsidRPr="002F6327">
        <w:t xml:space="preserve">Preskúmanie rozhodnutia mimo odvolacieho konania. </w:t>
      </w:r>
      <w:r>
        <w:t xml:space="preserve"> 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Preskúmať mimo odvolacieho konania možno všetky právoplatné rozhodnutia vydané podľa zákona o príspevku z EŠIF, vrátane rozhodnutí o zastavení konania. </w:t>
      </w:r>
    </w:p>
    <w:p w:rsidR="002F6327" w:rsidRDefault="002F6327" w:rsidP="002F6327">
      <w:pPr>
        <w:spacing w:before="240" w:after="240"/>
        <w:ind w:firstLine="360"/>
        <w:jc w:val="both"/>
      </w:pPr>
      <w:r>
        <w:t>Rozhodnutie o schválení ŽoNFP môže byť preskúmané do zaslania návrhu na uzavretie zmluvy. Konanie o preskúmaní rozhodnutia o neschválení mimo odvolacieho konania alebo rozhodnutia o zastavení konania môže byť začaté najneskôr do dvoch rokov od nadobudnutia právoplatnosti rozhodnutia.</w:t>
      </w:r>
    </w:p>
    <w:p w:rsidR="002F6327" w:rsidRDefault="002F6327" w:rsidP="002F6327">
      <w:pPr>
        <w:spacing w:before="240" w:after="240"/>
        <w:ind w:firstLine="360"/>
        <w:jc w:val="both"/>
      </w:pPr>
      <w:r>
        <w:t>Predchádzajúce podanie odvolania v prípadoch, kedy je možné odvolanie proti rozhodnutiu podať nie je podmienkou, aby toto rozhodnutie mohlo byť preskúmané mimo odvolacieho konania.</w:t>
      </w:r>
    </w:p>
    <w:p w:rsidR="002F6327" w:rsidRDefault="002F6327" w:rsidP="002F6327">
      <w:pPr>
        <w:spacing w:before="240" w:after="240"/>
        <w:ind w:firstLine="360"/>
        <w:jc w:val="both"/>
      </w:pPr>
      <w:r>
        <w:lastRenderedPageBreak/>
        <w:t>Žiadateľ je oprávnený dať podnet na preskúmanie rozhodnutia mimo odvolacieho konania s výnimkou podnetu voči rozhodnutiu vydanom v odvolacom konaní.</w:t>
      </w:r>
    </w:p>
    <w:p w:rsidR="002F6327" w:rsidRDefault="002F6327" w:rsidP="002F6327">
      <w:pPr>
        <w:spacing w:before="240" w:after="240"/>
        <w:ind w:firstLine="360"/>
        <w:jc w:val="both"/>
      </w:pPr>
      <w:r>
        <w:t>Štatutárny orgán RO je oprávnený preskúmať právoplatné rozhodnutie aj z vlastného podnetu.</w:t>
      </w:r>
    </w:p>
    <w:p w:rsidR="002F6327" w:rsidRDefault="002F6327" w:rsidP="002F6327">
      <w:pPr>
        <w:spacing w:before="240" w:after="240"/>
        <w:ind w:firstLine="360"/>
        <w:jc w:val="both"/>
      </w:pPr>
      <w:r>
        <w:t>V prípade, ak žiadateľ podal podnet na preskúmanie rozhodnutia mimo odvolacieho konania, štatutárny orgán preskúma jeho opodstatnenosť. Ak je podnet neopodstatnený, listom informuje žiadateľa o dôvodoch neopodstatnenosti podnetu.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Ak je podnet žiadateľa opodstatnený, alebo ide o preskúmanie rozhodnutia z vlastného podnetu štatutárneho orgánu RO, </w:t>
      </w:r>
      <w:r w:rsidRPr="009078F6">
        <w:t>štatutárny orgán RO informuje</w:t>
      </w:r>
      <w:r>
        <w:t xml:space="preserve"> písomne žiadateľa o začatí preskúmania rozhodnutia mimo odvolacieho konania.  Podľa § 24 ods. 4 zákona o príspevku z EŠIF, konanie o preskúmaní rozhodnutia mimo odvolacieho konania začína doručením oznámenia štatutárneho orgánu RO o preskúmaní rozhodnutia z vlastného podnetu žiadateľovi alebo doručením oznámenia štatutárneho orgánu RO o uznaní opodstatnenosti podnetu žiadateľa na preskúmanie rozhodnutia mimo odvolacieho konania žiadateľovi. </w:t>
      </w:r>
    </w:p>
    <w:p w:rsidR="002F6327" w:rsidRPr="002F6327" w:rsidRDefault="002F6327" w:rsidP="002F6327">
      <w:pPr>
        <w:spacing w:before="240" w:after="240"/>
        <w:ind w:firstLine="360"/>
        <w:jc w:val="both"/>
      </w:pPr>
      <w:r w:rsidRPr="002F6327">
        <w:t>V rámci preskúmania rozhodnutia mimo odvolacieho konania ŠO:</w:t>
      </w:r>
    </w:p>
    <w:p w:rsidR="002F6327" w:rsidRPr="00C3240E" w:rsidRDefault="002F6327" w:rsidP="002F6327">
      <w:pPr>
        <w:pStyle w:val="Odsekzoznamu"/>
        <w:numPr>
          <w:ilvl w:val="2"/>
          <w:numId w:val="20"/>
        </w:numPr>
        <w:tabs>
          <w:tab w:val="left" w:pos="900"/>
        </w:tabs>
        <w:spacing w:before="120" w:after="120" w:line="288" w:lineRule="auto"/>
        <w:ind w:left="900" w:right="-14" w:hanging="360"/>
        <w:jc w:val="both"/>
        <w:rPr>
          <w:rFonts w:asciiTheme="minorHAnsi" w:hAnsiTheme="minorHAnsi"/>
          <w:sz w:val="22"/>
          <w:szCs w:val="22"/>
        </w:rPr>
      </w:pPr>
      <w:r w:rsidRPr="00C3240E">
        <w:rPr>
          <w:rFonts w:asciiTheme="minorHAnsi" w:hAnsiTheme="minorHAnsi"/>
          <w:b/>
          <w:sz w:val="22"/>
          <w:szCs w:val="22"/>
        </w:rPr>
        <w:t>Preskúmavané rozhodnutie zmení</w:t>
      </w:r>
      <w:r w:rsidRPr="00C3240E">
        <w:rPr>
          <w:rFonts w:asciiTheme="minorHAnsi" w:hAnsiTheme="minorHAnsi"/>
          <w:sz w:val="22"/>
          <w:szCs w:val="22"/>
        </w:rPr>
        <w:t xml:space="preserve"> – ak ŠO preskúmaním rozhodnutia mimo odvolacieho konania zistí, že rozhodnutie bolo vydané v rozpore so zákonom o príspevku z EŠIF, rozhodnutie zmení. Preskúmavané rozhodnutie zmení vydaním nového rozhodnutia, na ktorého náležitosti sa primerane aplikujú ustanovenia o náležitostiach rozhodnutia o schválení/neschválení ŽoNFP.</w:t>
      </w:r>
    </w:p>
    <w:p w:rsidR="002F6327" w:rsidRPr="00C3240E" w:rsidRDefault="002F6327" w:rsidP="002F6327">
      <w:pPr>
        <w:pStyle w:val="Odsekzoznamu"/>
        <w:numPr>
          <w:ilvl w:val="2"/>
          <w:numId w:val="20"/>
        </w:numPr>
        <w:tabs>
          <w:tab w:val="left" w:pos="900"/>
        </w:tabs>
        <w:spacing w:before="120" w:after="120" w:line="288" w:lineRule="auto"/>
        <w:ind w:left="900" w:right="-14" w:hanging="360"/>
        <w:jc w:val="both"/>
        <w:rPr>
          <w:rFonts w:asciiTheme="minorHAnsi" w:hAnsiTheme="minorHAnsi"/>
          <w:sz w:val="22"/>
          <w:szCs w:val="22"/>
        </w:rPr>
      </w:pPr>
      <w:r w:rsidRPr="00C3240E">
        <w:rPr>
          <w:rFonts w:asciiTheme="minorHAnsi" w:hAnsiTheme="minorHAnsi"/>
          <w:b/>
          <w:sz w:val="22"/>
          <w:szCs w:val="22"/>
        </w:rPr>
        <w:t>Preskúmavané konanie zastaví</w:t>
      </w:r>
      <w:r w:rsidRPr="00C3240E">
        <w:rPr>
          <w:rFonts w:asciiTheme="minorHAnsi" w:hAnsiTheme="minorHAnsi"/>
          <w:sz w:val="22"/>
          <w:szCs w:val="22"/>
        </w:rPr>
        <w:t xml:space="preserve"> - ak ŠO preskúmaním rozhodnutia mimo odvolacieho konania zistí, že rozhodnutie nebolo vydané v rozpore so zákonom o príspevku z EŠIF, VÚV preskúmavané konanie zastaví rozhodnutím.</w:t>
      </w:r>
    </w:p>
    <w:p w:rsidR="002F6327" w:rsidRPr="002F6327" w:rsidRDefault="002F6327" w:rsidP="002F6327">
      <w:pPr>
        <w:spacing w:before="240" w:after="240"/>
        <w:ind w:firstLine="360"/>
        <w:jc w:val="both"/>
      </w:pPr>
      <w:r w:rsidRPr="002F6327">
        <w:t xml:space="preserve">Po ukončení preskúmania rozhodnutia mimo odvolacieho konania ŠO písomne informuje žiadateľa o jeho výsledku. ŠO je povinný rozhodnúť mimo odvolacieho konania </w:t>
      </w:r>
      <w:r w:rsidRPr="00C3240E">
        <w:rPr>
          <w:b/>
        </w:rPr>
        <w:t xml:space="preserve">do 60 </w:t>
      </w:r>
      <w:r w:rsidR="00C3240E">
        <w:rPr>
          <w:b/>
        </w:rPr>
        <w:t xml:space="preserve">pracovných </w:t>
      </w:r>
      <w:r w:rsidRPr="00C3240E">
        <w:rPr>
          <w:b/>
        </w:rPr>
        <w:t>dní od začiatku konania</w:t>
      </w:r>
      <w:r w:rsidRPr="002F6327">
        <w:t xml:space="preserve"> z vlastného podnetu alebo od uznania opodstatnenosti podnetu žiadateľa. Vo zvlášť zložitých prípadoch rozhodne </w:t>
      </w:r>
      <w:r w:rsidRPr="00C3240E">
        <w:rPr>
          <w:b/>
        </w:rPr>
        <w:t xml:space="preserve">do 90 </w:t>
      </w:r>
      <w:r w:rsidR="00C3240E">
        <w:rPr>
          <w:b/>
        </w:rPr>
        <w:t xml:space="preserve">pracovných </w:t>
      </w:r>
      <w:r w:rsidRPr="00C3240E">
        <w:rPr>
          <w:b/>
        </w:rPr>
        <w:t>dní</w:t>
      </w:r>
      <w:r w:rsidRPr="002F6327">
        <w:t>, pričom v takomto prípade informuje žiadateľa listom ŠO o predĺžení a dôvodoch predĺženia.</w:t>
      </w:r>
    </w:p>
    <w:p w:rsidR="002F6327" w:rsidRDefault="002F6327" w:rsidP="002F6327">
      <w:pPr>
        <w:spacing w:before="240" w:after="240"/>
        <w:ind w:firstLine="360"/>
        <w:jc w:val="both"/>
      </w:pPr>
      <w:r w:rsidRPr="002F6327">
        <w:t>Ďalšie skutočnosti ohľadom odvolacieho konania sú uvedené v </w:t>
      </w:r>
      <w:r w:rsidR="00C3240E" w:rsidRPr="002F6327">
        <w:t xml:space="preserve"> </w:t>
      </w:r>
      <w:r w:rsidRPr="002F6327">
        <w:t>Systéme riadenia EŠIF</w:t>
      </w:r>
      <w:r w:rsidR="00C3240E">
        <w:t>, kapitola 3.2.4 Opravné prostriedky.</w:t>
      </w:r>
    </w:p>
    <w:p w:rsidR="00C3240E" w:rsidRPr="00C3240E" w:rsidRDefault="00C3240E" w:rsidP="002F6327">
      <w:pPr>
        <w:spacing w:before="240" w:after="240"/>
        <w:ind w:firstLine="360"/>
        <w:jc w:val="both"/>
        <w:rPr>
          <w:b/>
        </w:rPr>
      </w:pPr>
      <w:r>
        <w:rPr>
          <w:b/>
        </w:rPr>
        <w:t>Oprava r</w:t>
      </w:r>
      <w:r w:rsidRPr="00C3240E">
        <w:rPr>
          <w:b/>
        </w:rPr>
        <w:t>ozhodnutia</w:t>
      </w:r>
    </w:p>
    <w:p w:rsidR="00C3240E" w:rsidRDefault="00C3240E" w:rsidP="00C3240E">
      <w:pPr>
        <w:spacing w:before="240" w:after="240"/>
        <w:ind w:firstLine="360"/>
        <w:jc w:val="both"/>
      </w:pPr>
      <w:r>
        <w:t>Oprava rozhodnutia slúži RO na odstránenie chýb v písaní, počítaní a iných zrejmých nesprávností v písomnom vyhotovení rozhodnutia jednoduchšou formou bez potreby zmeny rozhodnutia v rámci formalizovaného konania.</w:t>
      </w:r>
    </w:p>
    <w:p w:rsidR="00C3240E" w:rsidRDefault="00C3240E" w:rsidP="00C3240E">
      <w:pPr>
        <w:spacing w:before="240" w:after="240"/>
        <w:ind w:firstLine="360"/>
        <w:jc w:val="both"/>
      </w:pPr>
      <w:r>
        <w:t>Na opravu rozhodnutia sa vzťahuje § 47 ods. 6 správneho poriadku, t.j. chyby v písaní, v počítaní alebo iné zrejmé nesprávnosti sú opravené kedykoľvek aj bez návrhu žiadateľa.</w:t>
      </w:r>
    </w:p>
    <w:p w:rsidR="00C3240E" w:rsidRDefault="00C3240E" w:rsidP="00C3240E">
      <w:pPr>
        <w:spacing w:before="240" w:after="240"/>
        <w:ind w:firstLine="360"/>
        <w:jc w:val="both"/>
      </w:pPr>
      <w:r>
        <w:lastRenderedPageBreak/>
        <w:t>Opravu rozhodnutia vykoná RO alebo štatutárny orgán RO v závislosti od toho, kto rozhodnutie vydal a o oprave informuje žiadateľa.</w:t>
      </w:r>
    </w:p>
    <w:p w:rsidR="00C3240E" w:rsidRDefault="00C3240E" w:rsidP="00C3240E">
      <w:pPr>
        <w:spacing w:before="240" w:after="240"/>
        <w:ind w:firstLine="360"/>
        <w:jc w:val="both"/>
      </w:pPr>
      <w:r>
        <w:t xml:space="preserve">RO vykoná zmenu rozhodnutia formou listu, v ktorom jednoznačným spôsobom identifikuje menené náležitosti rozhodnutia. Oznámenie zasiela RO žiadateľovi a uchováva ho spolu s rozhodnutím, ktorého sa oprava týka. </w:t>
      </w:r>
    </w:p>
    <w:p w:rsidR="002F6327" w:rsidRPr="00C3240E" w:rsidRDefault="00C3240E" w:rsidP="00C3240E">
      <w:pPr>
        <w:spacing w:before="240" w:after="240"/>
        <w:ind w:firstLine="360"/>
        <w:jc w:val="both"/>
      </w:pPr>
      <w:r>
        <w:t>Oprava rozhodnutia je možná vo vzťahu ku všetkým typom rozhodnutí vydaných podľa zákona o príspevku z EŠIF. Možnosť opravy rozhodnutia podľa tejto kapitoly nie je časovo obmedzená.</w:t>
      </w:r>
    </w:p>
    <w:p w:rsidR="00426411" w:rsidRPr="00003779" w:rsidRDefault="00426411" w:rsidP="0064229B">
      <w:pPr>
        <w:spacing w:before="240" w:after="240"/>
        <w:ind w:firstLine="360"/>
        <w:jc w:val="both"/>
        <w:rPr>
          <w:b/>
          <w:u w:val="single"/>
        </w:rPr>
      </w:pPr>
      <w:r w:rsidRPr="00003779">
        <w:rPr>
          <w:b/>
          <w:u w:val="single"/>
        </w:rPr>
        <w:t>Informácia o príspevku k horizontáln</w:t>
      </w:r>
      <w:r w:rsidR="0010099B">
        <w:rPr>
          <w:b/>
          <w:u w:val="single"/>
        </w:rPr>
        <w:t>ym</w:t>
      </w:r>
      <w:r w:rsidRPr="00003779">
        <w:rPr>
          <w:b/>
          <w:u w:val="single"/>
        </w:rPr>
        <w:t xml:space="preserve"> </w:t>
      </w:r>
      <w:r w:rsidR="009A02E9" w:rsidRPr="00003779">
        <w:rPr>
          <w:b/>
          <w:u w:val="single"/>
        </w:rPr>
        <w:t>princíp</w:t>
      </w:r>
      <w:r w:rsidR="0010099B">
        <w:rPr>
          <w:b/>
          <w:u w:val="single"/>
        </w:rPr>
        <w:t>om</w:t>
      </w:r>
      <w:r w:rsidR="009A02E9" w:rsidRPr="00003779">
        <w:rPr>
          <w:b/>
          <w:u w:val="single"/>
        </w:rPr>
        <w:t xml:space="preserve"> rovnos</w:t>
      </w:r>
      <w:r w:rsidR="00222202" w:rsidRPr="00003779">
        <w:rPr>
          <w:b/>
          <w:u w:val="single"/>
        </w:rPr>
        <w:t>ť</w:t>
      </w:r>
      <w:r w:rsidR="009A02E9" w:rsidRPr="00003779">
        <w:rPr>
          <w:b/>
          <w:u w:val="single"/>
        </w:rPr>
        <w:t xml:space="preserve"> mužov a žien </w:t>
      </w:r>
      <w:r w:rsidR="00317420" w:rsidRPr="00003779">
        <w:rPr>
          <w:b/>
          <w:u w:val="single"/>
        </w:rPr>
        <w:t>a nediskrimináci</w:t>
      </w:r>
      <w:r w:rsidR="009A02E9" w:rsidRPr="00003779">
        <w:rPr>
          <w:b/>
          <w:u w:val="single"/>
        </w:rPr>
        <w:t>a</w:t>
      </w:r>
    </w:p>
    <w:p w:rsidR="00B822E1" w:rsidRPr="00003779" w:rsidRDefault="00B822E1" w:rsidP="00B822E1">
      <w:pPr>
        <w:spacing w:before="240" w:after="240"/>
        <w:ind w:firstLine="360"/>
        <w:jc w:val="both"/>
      </w:pPr>
      <w:r w:rsidRPr="00003779">
        <w:t xml:space="preserve">Hlavným cieľom HP </w:t>
      </w:r>
      <w:r w:rsidR="009A02E9" w:rsidRPr="00003779">
        <w:t>rovnos</w:t>
      </w:r>
      <w:r w:rsidR="00222202" w:rsidRPr="00003779">
        <w:t>ť</w:t>
      </w:r>
      <w:r w:rsidR="009A02E9" w:rsidRPr="00003779">
        <w:t xml:space="preserve"> mužov a žien</w:t>
      </w:r>
      <w:r w:rsidRPr="00003779">
        <w:t xml:space="preserve"> a nediskrimináci</w:t>
      </w:r>
      <w:r w:rsidR="009A02E9" w:rsidRPr="00003779">
        <w:t>a</w:t>
      </w:r>
      <w:r w:rsidRPr="00003779">
        <w:t xml:space="preserve"> je odstraňovať bariéry, ktoré vedú k izolácii a vylučovaniu ľudí z verejného, politického, spoločenského, pracovného života, a to na základe takých sociálnych kategórií ako je pohlavie, rod, vek, rasa, etnikum, vierovyznanie alebo náboženstvo, sexuálna orientácia, zdravotné postihnutie, </w:t>
      </w:r>
      <w:r w:rsidR="00222202" w:rsidRPr="00003779">
        <w:t xml:space="preserve">mzdová diskriminácia </w:t>
      </w:r>
      <w:r w:rsidRPr="00003779">
        <w:t xml:space="preserve">atď. Cieľom uplatňovania HP </w:t>
      </w:r>
      <w:r w:rsidR="00222202" w:rsidRPr="00003779">
        <w:t xml:space="preserve">RMŽaND </w:t>
      </w:r>
      <w:r w:rsidRPr="00003779">
        <w:t xml:space="preserve">je zároveň eliminovať a predchádzať diskriminácii na základe týchto znakov. Osobitný prístup si vyžadujú osoby so zdravotným postihnutím, pre ktoré je potrebné vytvorenie mimoriadnych podmienok prístupnosti (napr. prístupnosť informácií, bezbariérové architektonické prostredie). </w:t>
      </w:r>
    </w:p>
    <w:p w:rsidR="001F7C53" w:rsidRPr="00003779" w:rsidRDefault="00003779" w:rsidP="001F7C53">
      <w:pPr>
        <w:spacing w:before="240" w:after="240"/>
        <w:ind w:firstLine="360"/>
        <w:jc w:val="both"/>
      </w:pPr>
      <w:r w:rsidRPr="00003779">
        <w:t>OP TP</w:t>
      </w:r>
      <w:r w:rsidR="001F7C53" w:rsidRPr="00003779">
        <w:t xml:space="preserve"> sa dotýka hlavne nasledujúcich cieľov HP</w:t>
      </w:r>
      <w:r w:rsidR="009A02E9" w:rsidRPr="00003779">
        <w:t xml:space="preserve"> RMŽaND</w:t>
      </w:r>
      <w:r w:rsidR="001F7C53" w:rsidRPr="00003779">
        <w:t>:</w:t>
      </w:r>
    </w:p>
    <w:p w:rsidR="001F7C53" w:rsidRPr="00003779" w:rsidRDefault="001F7C53" w:rsidP="001F7C53">
      <w:pPr>
        <w:pStyle w:val="Odsekzoznamu"/>
        <w:numPr>
          <w:ilvl w:val="0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003779">
        <w:rPr>
          <w:rFonts w:asciiTheme="minorHAnsi" w:hAnsiTheme="minorHAnsi"/>
          <w:sz w:val="22"/>
          <w:szCs w:val="22"/>
        </w:rPr>
        <w:t xml:space="preserve">v  rámci horizontálneho </w:t>
      </w:r>
      <w:r w:rsidRPr="00003779">
        <w:rPr>
          <w:rFonts w:asciiTheme="minorHAnsi" w:hAnsiTheme="minorHAnsi"/>
          <w:b/>
          <w:sz w:val="22"/>
          <w:szCs w:val="22"/>
        </w:rPr>
        <w:t>princípu rovnosť mužov a žien</w:t>
      </w:r>
      <w:r w:rsidRPr="00003779">
        <w:rPr>
          <w:rFonts w:asciiTheme="minorHAnsi" w:hAnsiTheme="minorHAnsi"/>
          <w:sz w:val="22"/>
          <w:szCs w:val="22"/>
        </w:rPr>
        <w:t xml:space="preserve"> ide konkrétne o cieľ „zníženie horizontálnej a vertikálnej rodovej segregácie v odvetviach hospodárstva mužov a žien“; </w:t>
      </w:r>
    </w:p>
    <w:p w:rsidR="001F7C53" w:rsidRPr="00003779" w:rsidRDefault="001F7C53" w:rsidP="001F7C53">
      <w:pPr>
        <w:pStyle w:val="Odsekzoznamu"/>
        <w:numPr>
          <w:ilvl w:val="0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003779">
        <w:rPr>
          <w:rFonts w:asciiTheme="minorHAnsi" w:hAnsiTheme="minorHAnsi"/>
          <w:sz w:val="22"/>
          <w:szCs w:val="22"/>
        </w:rPr>
        <w:t xml:space="preserve">a v rámci horizontálneho </w:t>
      </w:r>
      <w:r w:rsidRPr="00003779">
        <w:rPr>
          <w:rFonts w:asciiTheme="minorHAnsi" w:hAnsiTheme="minorHAnsi"/>
          <w:b/>
          <w:sz w:val="22"/>
          <w:szCs w:val="22"/>
        </w:rPr>
        <w:t>princípu nediskriminácia</w:t>
      </w:r>
      <w:r w:rsidRPr="00003779">
        <w:rPr>
          <w:rFonts w:asciiTheme="minorHAnsi" w:hAnsiTheme="minorHAnsi"/>
          <w:sz w:val="22"/>
          <w:szCs w:val="22"/>
        </w:rPr>
        <w:t xml:space="preserve"> ide konkrétne o cieľ „zabezpečenie rovnosti príležitostí v prístupe a využívaní infraštruktúry a služieb“.</w:t>
      </w:r>
    </w:p>
    <w:p w:rsidR="00B822E1" w:rsidRPr="00003779" w:rsidRDefault="00B822E1" w:rsidP="00B822E1">
      <w:pPr>
        <w:spacing w:before="240" w:after="240"/>
        <w:ind w:firstLine="360"/>
        <w:jc w:val="both"/>
      </w:pPr>
      <w:r w:rsidRPr="00003779">
        <w:t>Analytickú, hodnotiacu, strategickú a legislatívnu činnosť pre uplatňovanie horizontálnych princípov rovnos</w:t>
      </w:r>
      <w:r w:rsidR="00222202" w:rsidRPr="00003779">
        <w:t>ť</w:t>
      </w:r>
      <w:r w:rsidRPr="00003779">
        <w:t xml:space="preserve"> </w:t>
      </w:r>
      <w:r w:rsidR="009A02E9" w:rsidRPr="00003779">
        <w:t>mužov a žien</w:t>
      </w:r>
      <w:r w:rsidRPr="00003779">
        <w:t xml:space="preserve"> a nediskriminácia na národnej úrovni zabezpečuje Ministerstvo práce, sociálnych vecí a rodiny SR, ktoré zodpovedá aj za definovanie podmienok poskytnutia pomoci súvisiacej so zabezpečením aplikovania týchto horizontálnych princípov a spôsobu ich overovania.</w:t>
      </w:r>
    </w:p>
    <w:p w:rsidR="00B822E1" w:rsidRPr="00003779" w:rsidRDefault="00B822E1" w:rsidP="00B822E1">
      <w:pPr>
        <w:spacing w:before="240" w:after="240"/>
        <w:ind w:firstLine="360"/>
        <w:jc w:val="both"/>
      </w:pPr>
      <w:r w:rsidRPr="00003779">
        <w:t>Uplatňovanie HP rovnos</w:t>
      </w:r>
      <w:r w:rsidR="00222202" w:rsidRPr="00003779">
        <w:t>ť</w:t>
      </w:r>
      <w:r w:rsidR="009A02E9" w:rsidRPr="00003779">
        <w:t xml:space="preserve"> mužov a žien a nediskriminácia</w:t>
      </w:r>
      <w:r w:rsidRPr="00003779">
        <w:t xml:space="preserve"> bude </w:t>
      </w:r>
      <w:r w:rsidR="00296481" w:rsidRPr="00003779">
        <w:t xml:space="preserve">v prípade relevancie vyzvania </w:t>
      </w:r>
      <w:r w:rsidRPr="00003779">
        <w:t xml:space="preserve">na projektovej úrovni overované v procese výberu projektov, ako aj v procese monitorovania a kontroly projektov. </w:t>
      </w:r>
    </w:p>
    <w:p w:rsidR="00110F51" w:rsidRDefault="00B822E1" w:rsidP="00B822E1">
      <w:pPr>
        <w:spacing w:before="240" w:after="240"/>
        <w:ind w:firstLine="360"/>
        <w:jc w:val="both"/>
      </w:pPr>
      <w:r w:rsidRPr="00003779">
        <w:t xml:space="preserve">V rámci </w:t>
      </w:r>
      <w:r w:rsidRPr="00003779">
        <w:rPr>
          <w:b/>
        </w:rPr>
        <w:t>aktivít tohto vyzvania</w:t>
      </w:r>
      <w:r w:rsidRPr="00003779">
        <w:t xml:space="preserve"> nie sú projekty priamo zamerané na podporu znevýhodnených skupín. Identifikácia príspevku k</w:t>
      </w:r>
      <w:r w:rsidR="00222202" w:rsidRPr="00003779">
        <w:t> HP RMŽaND</w:t>
      </w:r>
      <w:r w:rsidRPr="00003779">
        <w:t xml:space="preserve"> </w:t>
      </w:r>
      <w:r w:rsidR="00836039" w:rsidRPr="00003779">
        <w:t xml:space="preserve">bude obsahovať iba konštatovanie, že </w:t>
      </w:r>
      <w:r w:rsidR="00836039" w:rsidRPr="00003779">
        <w:rPr>
          <w:b/>
        </w:rPr>
        <w:t>Projekt je v súlade s</w:t>
      </w:r>
      <w:r w:rsidR="00222202" w:rsidRPr="00003779">
        <w:rPr>
          <w:b/>
        </w:rPr>
        <w:t xml:space="preserve"> horizontálnym </w:t>
      </w:r>
      <w:r w:rsidR="00836039" w:rsidRPr="00003779">
        <w:rPr>
          <w:b/>
        </w:rPr>
        <w:t>princípom rovnos</w:t>
      </w:r>
      <w:r w:rsidR="00222202" w:rsidRPr="00003779">
        <w:rPr>
          <w:b/>
        </w:rPr>
        <w:t>ť</w:t>
      </w:r>
      <w:r w:rsidR="00836039" w:rsidRPr="00003779">
        <w:rPr>
          <w:b/>
        </w:rPr>
        <w:t xml:space="preserve"> mužov a</w:t>
      </w:r>
      <w:r w:rsidR="00222202" w:rsidRPr="00003779">
        <w:rPr>
          <w:b/>
        </w:rPr>
        <w:t> </w:t>
      </w:r>
      <w:r w:rsidR="00836039" w:rsidRPr="00003779">
        <w:rPr>
          <w:b/>
        </w:rPr>
        <w:t>žien</w:t>
      </w:r>
      <w:r w:rsidR="00222202" w:rsidRPr="00003779">
        <w:rPr>
          <w:b/>
        </w:rPr>
        <w:t xml:space="preserve"> a nediskriminácia</w:t>
      </w:r>
      <w:r w:rsidR="00110F51" w:rsidRPr="00003779">
        <w:t>.</w:t>
      </w:r>
    </w:p>
    <w:p w:rsidR="00990D5F" w:rsidRPr="00003779" w:rsidRDefault="00990D5F" w:rsidP="00B822E1">
      <w:pPr>
        <w:spacing w:before="240" w:after="240"/>
        <w:ind w:firstLine="360"/>
        <w:jc w:val="both"/>
      </w:pPr>
      <w:r w:rsidRPr="00861C36">
        <w:t>V súvislosti s t</w:t>
      </w:r>
      <w:r>
        <w:t>ýmto</w:t>
      </w:r>
      <w:r w:rsidRPr="00861C36">
        <w:t xml:space="preserve"> v</w:t>
      </w:r>
      <w:r>
        <w:t>yzvaním</w:t>
      </w:r>
      <w:r w:rsidRPr="00861C36">
        <w:t xml:space="preserve"> je </w:t>
      </w:r>
      <w:r>
        <w:t xml:space="preserve">však </w:t>
      </w:r>
      <w:r w:rsidRPr="00861C36">
        <w:t>potrebné</w:t>
      </w:r>
      <w:r>
        <w:t xml:space="preserve"> upozorniť osobitne na to, aby v rámci oprávnených aktivít tohto vyzvania bola zabezpečená prístupnosť k informačným systémom pre znevýhodnené skupiny splnením požiadaviek definovaných vo Výnose MF SR č. 55/2014 Z.z. o štandardoch pre informačné systémy verejnej správy, ako aj zabezpečená prístupnosť pre osoby so zdravotným postihnutím v prípade vykonávania rekonštrukcií priestorov v súlade s Vyhláškou MŽP SR </w:t>
      </w:r>
      <w:r>
        <w:br/>
        <w:t xml:space="preserve">č. 532/2002, ktorou sa ustanovujú podrobnosti o všeobecných technických požiadavkách na výstavbu </w:t>
      </w:r>
      <w:r>
        <w:lastRenderedPageBreak/>
        <w:t>a o všeobecných technických požiadavkách na stavby užívané osobami s obmedzenou schopnosťou pohybu a orientácie.</w:t>
      </w:r>
    </w:p>
    <w:p w:rsidR="00836039" w:rsidRPr="00003779" w:rsidRDefault="00836039" w:rsidP="00B822E1">
      <w:pPr>
        <w:spacing w:before="240" w:after="240"/>
        <w:ind w:firstLine="360"/>
        <w:jc w:val="both"/>
      </w:pPr>
      <w:r w:rsidRPr="00003779">
        <w:t xml:space="preserve">Žiadateľ je však </w:t>
      </w:r>
      <w:r w:rsidRPr="00003779">
        <w:rPr>
          <w:b/>
        </w:rPr>
        <w:t xml:space="preserve">povinný vyplniť </w:t>
      </w:r>
      <w:r w:rsidR="00D6511F" w:rsidRPr="00003779">
        <w:rPr>
          <w:b/>
        </w:rPr>
        <w:t xml:space="preserve">časť „Iné </w:t>
      </w:r>
      <w:r w:rsidRPr="00003779">
        <w:rPr>
          <w:b/>
        </w:rPr>
        <w:t>údaje</w:t>
      </w:r>
      <w:r w:rsidR="00D6511F" w:rsidRPr="00003779">
        <w:rPr>
          <w:b/>
        </w:rPr>
        <w:t>“</w:t>
      </w:r>
      <w:r w:rsidRPr="00003779">
        <w:rPr>
          <w:b/>
        </w:rPr>
        <w:t xml:space="preserve"> </w:t>
      </w:r>
      <w:r w:rsidRPr="00003779">
        <w:t xml:space="preserve">na úrovni projektu, ktoré prispievajú k sledovaniu príspevku k HP </w:t>
      </w:r>
      <w:r w:rsidR="00222202" w:rsidRPr="00003779">
        <w:t>RMŽaND</w:t>
      </w:r>
      <w:r w:rsidRPr="00003779">
        <w:t xml:space="preserve"> </w:t>
      </w:r>
      <w:r w:rsidR="00D863AD" w:rsidRPr="00003779">
        <w:t>v prípade, ak budú vyžadované</w:t>
      </w:r>
      <w:r w:rsidRPr="00003779">
        <w:t>.</w:t>
      </w:r>
      <w:r w:rsidR="00A64129" w:rsidRPr="00003779">
        <w:t xml:space="preserve"> </w:t>
      </w:r>
      <w:r w:rsidR="00A64129" w:rsidRPr="00003779">
        <w:rPr>
          <w:b/>
        </w:rPr>
        <w:t>V priebehu implementácie projektu môže byť rozsah požadovaných iných údajov upravený (rozšírený, resp. zúžený) a poskytovanie týchto údajov bude prebiehať v súlade s podmienkami dohodnutými v zmluve o poskytnutí NFP.</w:t>
      </w:r>
    </w:p>
    <w:p w:rsidR="00317420" w:rsidRDefault="00836039" w:rsidP="00B822E1">
      <w:pPr>
        <w:spacing w:before="240" w:after="240"/>
        <w:ind w:firstLine="360"/>
        <w:jc w:val="both"/>
      </w:pPr>
      <w:r w:rsidRPr="00003779">
        <w:t xml:space="preserve"> </w:t>
      </w:r>
      <w:r w:rsidR="00B822E1" w:rsidRPr="00003779">
        <w:t xml:space="preserve">Proces monitorovania plnenia horizontálnych princípov bude na projektovej úrovni sledovaný prostredníctvom ukazovateľov (iné údaje), ktoré je žiadateľ povinný </w:t>
      </w:r>
      <w:r w:rsidR="00317420" w:rsidRPr="00003779">
        <w:t xml:space="preserve">uvádzať </w:t>
      </w:r>
      <w:r w:rsidR="00B822E1" w:rsidRPr="00003779">
        <w:t>v</w:t>
      </w:r>
      <w:r w:rsidRPr="00003779">
        <w:t xml:space="preserve"> </w:t>
      </w:r>
      <w:r w:rsidR="00B822E1" w:rsidRPr="00003779">
        <w:t>monitorovacích správ</w:t>
      </w:r>
      <w:r w:rsidR="00317420" w:rsidRPr="00003779">
        <w:t>ach.</w:t>
      </w:r>
    </w:p>
    <w:p w:rsidR="00412BEC" w:rsidRPr="00317420" w:rsidRDefault="00426411" w:rsidP="0064229B">
      <w:pPr>
        <w:spacing w:before="240" w:after="240"/>
        <w:ind w:firstLine="360"/>
        <w:jc w:val="both"/>
        <w:rPr>
          <w:b/>
          <w:u w:val="single"/>
        </w:rPr>
      </w:pPr>
      <w:r w:rsidRPr="00317420">
        <w:rPr>
          <w:b/>
          <w:u w:val="single"/>
        </w:rPr>
        <w:t>Príprava zmluvy o</w:t>
      </w:r>
      <w:r w:rsidR="0042672B">
        <w:rPr>
          <w:b/>
          <w:u w:val="single"/>
        </w:rPr>
        <w:t xml:space="preserve"> poskytnutí </w:t>
      </w:r>
      <w:r w:rsidRPr="00317420">
        <w:rPr>
          <w:b/>
          <w:u w:val="single"/>
        </w:rPr>
        <w:t>NFP</w:t>
      </w:r>
    </w:p>
    <w:p w:rsidR="00E54FE7" w:rsidRPr="00E54FE7" w:rsidRDefault="00E54FE7" w:rsidP="00E54FE7">
      <w:pPr>
        <w:spacing w:before="240" w:after="240"/>
        <w:ind w:firstLine="360"/>
        <w:jc w:val="both"/>
      </w:pPr>
      <w:r w:rsidRPr="00E54FE7">
        <w:t xml:space="preserve">V zmysle  §  25  ods.  1 zákona o príspevku  z EŠIF sa príspevok  poskytuje prijímateľovi  na základe a v súlade so zmluvou o NFP uzavretou podľa § 269 ods. 2 Obchodného zákonníka. </w:t>
      </w:r>
    </w:p>
    <w:p w:rsidR="00E54FE7" w:rsidRPr="00E54FE7" w:rsidRDefault="00E54FE7" w:rsidP="00E54FE7">
      <w:pPr>
        <w:spacing w:before="240" w:after="240"/>
        <w:ind w:firstLine="360"/>
        <w:jc w:val="both"/>
      </w:pPr>
      <w:r w:rsidRPr="00E54FE7">
        <w:t xml:space="preserve">Žiadateľ je v súlade s § 25 ods. 4 zákona o príspevku z EŠIF povinný, pred uzavretím zmluvy </w:t>
      </w:r>
      <w:r w:rsidRPr="00E54FE7">
        <w:br/>
        <w:t xml:space="preserve">o poskytnutí NFP, </w:t>
      </w:r>
      <w:r w:rsidRPr="00AD5488">
        <w:rPr>
          <w:b/>
        </w:rPr>
        <w:t xml:space="preserve">poskytnúť RO OP TP súčinnosť </w:t>
      </w:r>
      <w:r w:rsidRPr="00E54FE7">
        <w:t xml:space="preserve">v rozsahu potrebnom na uzavretie zmluvy </w:t>
      </w:r>
      <w:r w:rsidRPr="00E54FE7">
        <w:br/>
        <w:t>o poskytnutí NFP.</w:t>
      </w:r>
    </w:p>
    <w:p w:rsidR="00E54FE7" w:rsidRPr="00E54FE7" w:rsidRDefault="00E54FE7" w:rsidP="00E54FE7">
      <w:pPr>
        <w:spacing w:before="240" w:after="240"/>
        <w:ind w:firstLine="360"/>
        <w:jc w:val="both"/>
      </w:pPr>
      <w:r>
        <w:t xml:space="preserve">RO </w:t>
      </w:r>
      <w:r w:rsidRPr="00E54FE7">
        <w:t>zasiela písomný návrh na uzavretie zmluvy o</w:t>
      </w:r>
      <w:r w:rsidR="0042672B">
        <w:t xml:space="preserve"> poskytnutí </w:t>
      </w:r>
      <w:r w:rsidRPr="00E54FE7">
        <w:t>NFP a určí lehotu na prijatie návrhu žiadateľovi:</w:t>
      </w:r>
    </w:p>
    <w:p w:rsidR="00E54FE7" w:rsidRPr="00E54FE7" w:rsidRDefault="00E54FE7" w:rsidP="00E54FE7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ktorému rozhodnutie o schválení nadobudlo právoplatnosť, </w:t>
      </w:r>
    </w:p>
    <w:p w:rsidR="00E54FE7" w:rsidRPr="00E54FE7" w:rsidRDefault="00E54FE7" w:rsidP="00E54FE7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ktorý splnil podmienky určené vo výroku rozhodnutia podľa § 19 ods. 11 zákona o príspevku z EŠIF, ak boli podmienky vo výroku rozhodnutia určené a, </w:t>
      </w:r>
    </w:p>
    <w:p w:rsidR="00E54FE7" w:rsidRPr="00E54FE7" w:rsidRDefault="00E54FE7" w:rsidP="00E54FE7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>ktorý poskytol potrebnú súčinnosť.</w:t>
      </w:r>
    </w:p>
    <w:p w:rsidR="00412BEC" w:rsidRDefault="00990D5F" w:rsidP="0064229B">
      <w:pPr>
        <w:spacing w:before="240" w:after="240"/>
        <w:ind w:firstLine="360"/>
        <w:jc w:val="both"/>
      </w:pPr>
      <w:r w:rsidRPr="001132F4">
        <w:t>V prípade, ak je prij</w:t>
      </w:r>
      <w:r>
        <w:t>ímateľ a RO OP TP tá istá osoba</w:t>
      </w:r>
      <w:r w:rsidRPr="001132F4">
        <w:t>, Zmluva o</w:t>
      </w:r>
      <w:r>
        <w:t xml:space="preserve"> poskytnutí </w:t>
      </w:r>
      <w:r w:rsidRPr="001132F4">
        <w:t>NFP sa n</w:t>
      </w:r>
      <w:r>
        <w:t xml:space="preserve">euzatvára a práva a povinnosti </w:t>
      </w:r>
      <w:r w:rsidRPr="001132F4">
        <w:t xml:space="preserve">sú upravené rozhodnutím o schválení ŽoNFP. </w:t>
      </w:r>
      <w:r w:rsidRPr="00773D2F">
        <w:t xml:space="preserve">Rozhodnutie o schválení ŽoNFP nadobúda </w:t>
      </w:r>
      <w:r w:rsidRPr="007D627F">
        <w:t>účinnosť</w:t>
      </w:r>
      <w:r>
        <w:t xml:space="preserve"> </w:t>
      </w:r>
      <w:r w:rsidRPr="007D627F">
        <w:t xml:space="preserve">v momente, keď nadobudne právoplatnosť podľa paragrafu 52 odsek 1 zákona </w:t>
      </w:r>
      <w:r>
        <w:br/>
        <w:t>č</w:t>
      </w:r>
      <w:r w:rsidRPr="007D627F">
        <w:t>. 71/1967 Zb. o správnom konaní</w:t>
      </w:r>
      <w:r>
        <w:t xml:space="preserve"> (Správny poriadok) v znení neskorších predpisov</w:t>
      </w:r>
      <w:r w:rsidRPr="00773D2F">
        <w:t>.</w:t>
      </w:r>
    </w:p>
    <w:p w:rsidR="00412BEC" w:rsidRPr="001132F4" w:rsidRDefault="00412BEC" w:rsidP="001132F4">
      <w:pPr>
        <w:spacing w:before="240" w:after="240"/>
        <w:ind w:firstLine="360"/>
        <w:jc w:val="both"/>
      </w:pPr>
      <w:r w:rsidRPr="001132F4">
        <w:t>Zmluva o poskytnutí NFP, ktorú RO OP TP uzavrie so Žiadateľom po</w:t>
      </w:r>
      <w:r w:rsidR="00E54FE7">
        <w:t xml:space="preserve"> ukončení procesu schvaľovania </w:t>
      </w:r>
      <w:r w:rsidRPr="001132F4">
        <w:t>a výbere vhodných projektov, upravuje podrobné podmienky realizácie schválenéh</w:t>
      </w:r>
      <w:r w:rsidR="00E54FE7">
        <w:t xml:space="preserve">o projektu </w:t>
      </w:r>
      <w:r w:rsidRPr="001132F4">
        <w:t>a zohľadňuje  pre  prijímateľa  relevantné  ustanovenia  všeobecne  záväzných právnych  predpisov  EÚ  a SR  a  relevantné  ustanovenia  Systému  riadenia  EŠIF, Systému finančného riadenia a ďalších riadiacich dokumentov, ktorých úprava bola právnymi normami ponechaná na príslušné orgány.</w:t>
      </w:r>
    </w:p>
    <w:p w:rsidR="002F6327" w:rsidRDefault="00412BEC" w:rsidP="0064229B">
      <w:pPr>
        <w:spacing w:before="240" w:after="240"/>
        <w:ind w:firstLine="360"/>
        <w:jc w:val="both"/>
      </w:pPr>
      <w:r w:rsidRPr="001132F4">
        <w:t>Vzor zmluvy o poskytnutí NFP</w:t>
      </w:r>
      <w:r w:rsidR="00E54FE7" w:rsidRPr="00E54FE7">
        <w:t xml:space="preserve"> </w:t>
      </w:r>
      <w:r w:rsidR="00E54FE7">
        <w:t xml:space="preserve">ako aj </w:t>
      </w:r>
      <w:r w:rsidR="00E54FE7" w:rsidRPr="001132F4">
        <w:t>Rozhodnuti</w:t>
      </w:r>
      <w:r w:rsidR="00E54FE7">
        <w:t>a</w:t>
      </w:r>
      <w:r w:rsidR="00E54FE7" w:rsidRPr="001132F4">
        <w:t xml:space="preserve"> o schválení ŽoNFP</w:t>
      </w:r>
      <w:r w:rsidR="00E54FE7">
        <w:t xml:space="preserve"> v prípade</w:t>
      </w:r>
      <w:r w:rsidRPr="001132F4">
        <w:t xml:space="preserve"> </w:t>
      </w:r>
      <w:r w:rsidR="00E54FE7" w:rsidRPr="001132F4">
        <w:t>ak je prij</w:t>
      </w:r>
      <w:r w:rsidR="00E54FE7">
        <w:t xml:space="preserve">ímateľ a RO OP TP tá istá osoba, </w:t>
      </w:r>
      <w:r w:rsidR="00E54FE7" w:rsidRPr="001132F4">
        <w:t xml:space="preserve"> </w:t>
      </w:r>
      <w:r w:rsidR="00E54FE7">
        <w:t>sú</w:t>
      </w:r>
      <w:r w:rsidRPr="001132F4">
        <w:t xml:space="preserve"> zverejnen</w:t>
      </w:r>
      <w:r w:rsidR="00E54FE7">
        <w:t>é</w:t>
      </w:r>
      <w:r w:rsidRPr="001132F4">
        <w:t xml:space="preserve"> na webovom sídle RO</w:t>
      </w:r>
      <w:r w:rsidR="00D95256">
        <w:t xml:space="preserve"> OP TP </w:t>
      </w:r>
      <w:r w:rsidRPr="001132F4">
        <w:t xml:space="preserve"> </w:t>
      </w:r>
      <w:hyperlink r:id="rId23" w:history="1">
        <w:r w:rsidR="00A70824" w:rsidRPr="002E00FB">
          <w:rPr>
            <w:rStyle w:val="Hypertextovprepojenie"/>
          </w:rPr>
          <w:t>http://optp.vlada.gov.sk</w:t>
        </w:r>
      </w:hyperlink>
      <w:r w:rsidR="001132F4">
        <w:t>. V</w:t>
      </w:r>
      <w:r w:rsidR="001132F4" w:rsidRPr="001132F4">
        <w:t xml:space="preserve"> prípade zmeny vzoru zmluvy o poskytnutí NFP</w:t>
      </w:r>
      <w:r w:rsidR="00E54FE7">
        <w:t>/</w:t>
      </w:r>
      <w:r w:rsidR="001132F4" w:rsidRPr="001132F4">
        <w:t xml:space="preserve"> </w:t>
      </w:r>
      <w:r w:rsidR="00E54FE7" w:rsidRPr="001132F4">
        <w:t>Rozhodnuti</w:t>
      </w:r>
      <w:r w:rsidR="00E54FE7">
        <w:t>a</w:t>
      </w:r>
      <w:r w:rsidR="00E54FE7" w:rsidRPr="001132F4">
        <w:t xml:space="preserve"> o schválení ŽoNFP </w:t>
      </w:r>
      <w:r w:rsidR="001132F4" w:rsidRPr="001132F4">
        <w:t>zverejnen</w:t>
      </w:r>
      <w:r w:rsidR="00E54FE7">
        <w:t>ých</w:t>
      </w:r>
      <w:r w:rsidR="001132F4" w:rsidRPr="001132F4">
        <w:t xml:space="preserve"> na webovom sídle RO OP TP, ktor</w:t>
      </w:r>
      <w:r w:rsidR="00E54FE7">
        <w:t>é</w:t>
      </w:r>
      <w:r w:rsidR="001132F4" w:rsidRPr="001132F4">
        <w:t xml:space="preserve"> nie </w:t>
      </w:r>
      <w:r w:rsidR="00E54FE7">
        <w:t>sú</w:t>
      </w:r>
      <w:r w:rsidR="001132F4" w:rsidRPr="001132F4">
        <w:t xml:space="preserve"> prílohou vyzvania,  </w:t>
      </w:r>
      <w:r w:rsidR="001132F4">
        <w:t xml:space="preserve">RO </w:t>
      </w:r>
      <w:r w:rsidR="001132F4" w:rsidRPr="001132F4">
        <w:t>nahradí zverejnen</w:t>
      </w:r>
      <w:r w:rsidR="00E54FE7">
        <w:t>é</w:t>
      </w:r>
      <w:r w:rsidR="001132F4" w:rsidRPr="001132F4">
        <w:t xml:space="preserve"> vzor</w:t>
      </w:r>
      <w:r w:rsidR="00E54FE7">
        <w:t>y</w:t>
      </w:r>
      <w:r w:rsidR="001132F4" w:rsidRPr="001132F4">
        <w:t xml:space="preserve"> novou </w:t>
      </w:r>
      <w:r w:rsidR="001132F4" w:rsidRPr="001132F4">
        <w:lastRenderedPageBreak/>
        <w:t>verziou. Predchádzajúc</w:t>
      </w:r>
      <w:r w:rsidR="00E54FE7">
        <w:t>e</w:t>
      </w:r>
      <w:r w:rsidR="001132F4" w:rsidRPr="001132F4">
        <w:t xml:space="preserve"> verzi</w:t>
      </w:r>
      <w:r w:rsidR="00E54FE7">
        <w:t>e</w:t>
      </w:r>
      <w:r w:rsidR="001132F4" w:rsidRPr="001132F4">
        <w:t xml:space="preserve"> </w:t>
      </w:r>
      <w:r w:rsidR="00E54FE7">
        <w:t>sú</w:t>
      </w:r>
      <w:r w:rsidR="001132F4" w:rsidRPr="001132F4">
        <w:t xml:space="preserve"> dostupn</w:t>
      </w:r>
      <w:r w:rsidR="00E54FE7">
        <w:t>é</w:t>
      </w:r>
      <w:r w:rsidR="001132F4" w:rsidRPr="001132F4">
        <w:t xml:space="preserve">   v archíve   s jasným   označením   čísla   verzie   a vymedzeným   obdobím   platnosti.</w:t>
      </w:r>
    </w:p>
    <w:p w:rsidR="00CF20E8" w:rsidRPr="00D95833" w:rsidRDefault="00CF20E8" w:rsidP="00CF20E8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</w:rPr>
      </w:pPr>
      <w:r w:rsidRPr="00D95833">
        <w:rPr>
          <w:rFonts w:asciiTheme="minorHAnsi" w:eastAsiaTheme="minorHAnsi" w:hAnsiTheme="minorHAnsi"/>
        </w:rPr>
        <w:t>RO OP TP zašle žiadateľovi návrh na uzavretie zmluvy o poskytnutí NFP bezodkladne po podpise štatutárnym orgánom. V zmysle zákona č. 305/2013 o elektronickej podobe výkonu pôsobnosti orgánov verejnej moci a o zmene a doplnení niektorých zákonov (zákon o e-Governmente) je</w:t>
      </w:r>
      <w:r w:rsidRPr="00D95833">
        <w:rPr>
          <w:rFonts w:asciiTheme="minorHAnsi" w:eastAsiaTheme="minorHAnsi" w:hAnsiTheme="minorHAnsi"/>
        </w:rPr>
        <w:br/>
        <w:t xml:space="preserve">od 1. 11. 2016 zmluva o poskytnutí NFP vyhotovená v elektronickej podobe a zmluvné strany ju podpisujú kvalifikovaným elektronickým podpisom (na základe kvalifikovaného certifikátu, mandátneho certifikátu). Uzatvorenie zmluvy v elektronickej podobe sa rovnako vzťahuje aj na uzavretie každého dodatku k Zmluve o poskytnutí NFP. </w:t>
      </w:r>
    </w:p>
    <w:p w:rsidR="00AD5488" w:rsidRPr="00D95833" w:rsidRDefault="00CF20E8" w:rsidP="00CF20E8">
      <w:pPr>
        <w:spacing w:before="240" w:after="240"/>
        <w:ind w:firstLine="360"/>
        <w:jc w:val="both"/>
      </w:pPr>
      <w:r w:rsidRPr="00D95833">
        <w:rPr>
          <w:rFonts w:asciiTheme="minorHAnsi" w:eastAsiaTheme="minorHAnsi" w:hAnsiTheme="minorHAnsi"/>
        </w:rPr>
        <w:t>Iba v riadne odôvodnených prípadoch môže RO OP TP pristúpiť k podpisu zmluvy v tlačenej forme. V tomto prípade RO OP TP zašle žiadateľovi návrh na uzavretie zmluvy o poskytnutí NFP v minimálne šiestich rovnopisoch doporučenou poštou, alebo iným vhodným spôsobom bezodkladne po podpise štatutárnym orgánom.</w:t>
      </w:r>
    </w:p>
    <w:p w:rsidR="00AD5488" w:rsidRPr="00D95833" w:rsidRDefault="00AD5488" w:rsidP="00AD5488">
      <w:pPr>
        <w:spacing w:before="240" w:after="240"/>
        <w:ind w:firstLine="360"/>
        <w:jc w:val="both"/>
      </w:pPr>
      <w:r w:rsidRPr="00D95833">
        <w:t>RO OP TP poskytne žiadateľovi lehotu na prijatie návrhu na uzavretie zmluvy o poskytnutí NFP (minimálne  5 pracovných dní).</w:t>
      </w:r>
      <w:r w:rsidR="00681686" w:rsidRPr="00D95833">
        <w:t xml:space="preserve"> </w:t>
      </w:r>
    </w:p>
    <w:p w:rsidR="00AD5488" w:rsidRPr="00D95833" w:rsidRDefault="00AD5488" w:rsidP="00AD5488">
      <w:pPr>
        <w:spacing w:before="240" w:after="240"/>
        <w:ind w:firstLine="360"/>
        <w:jc w:val="both"/>
      </w:pPr>
      <w:r w:rsidRPr="00D95833">
        <w:t>Návrh na uzavretie zmluvy o poskytnutí NFP zaniká dňom uplynutia lehoty určenej v tomto návrhu alebo doručením prejavu žiadateľa o odmietnutí návrhu na uzavretie zmluvy o poskytnutí NFP. RO OP TP je oprávnený rozhodnúť, že návrh na uzavretie zmluvy o poskytnutí NFP bude odovzdaný žiadateľovi po dohode s ním  na pracovisku RO OP TP. Žiadateľ je zároveň oprávnený rozhodnúť o nevyužití poskytnutej minimálnej lehoty na prijatie návrhu a o následnom prijatí/odmietnutí návrhu na uzavretie zmluvy o poskytnutí NFP.</w:t>
      </w:r>
    </w:p>
    <w:p w:rsidR="00AD5488" w:rsidRPr="00AD5488" w:rsidRDefault="00CF20E8" w:rsidP="00AD5488">
      <w:pPr>
        <w:spacing w:before="240" w:after="240"/>
        <w:ind w:firstLine="360"/>
        <w:jc w:val="both"/>
      </w:pPr>
      <w:r w:rsidRPr="00D95833">
        <w:rPr>
          <w:rFonts w:asciiTheme="minorHAnsi" w:eastAsiaTheme="minorHAnsi" w:hAnsiTheme="minorHAnsi"/>
        </w:rPr>
        <w:t xml:space="preserve">Žiadateľ zároveň zasiela na RO OP TP aj podpisový vzor, prípadne aj splnomocnenie, v dvoch rovnopisoch (vzor podpisového vzoru je zverejnený pri zmluve o NFP na webovom sídle RO OP TP </w:t>
      </w:r>
      <w:hyperlink r:id="rId24" w:history="1">
        <w:r w:rsidRPr="00D95833">
          <w:rPr>
            <w:rStyle w:val="Hypertextovprepojenie"/>
            <w:rFonts w:asciiTheme="minorHAnsi" w:eastAsiaTheme="minorHAnsi" w:hAnsiTheme="minorHAnsi"/>
            <w:color w:val="auto"/>
            <w:u w:val="none"/>
          </w:rPr>
          <w:t>http://www.optp.vlada.gov.sk/ine-dokumenty/</w:t>
        </w:r>
      </w:hyperlink>
      <w:r w:rsidRPr="00D95833">
        <w:rPr>
          <w:rFonts w:asciiTheme="minorHAnsi" w:eastAsiaTheme="minorHAnsi" w:hAnsiTheme="minorHAnsi"/>
        </w:rPr>
        <w:t>).</w:t>
      </w:r>
      <w:r w:rsidR="00681686" w:rsidRPr="00D95833">
        <w:rPr>
          <w:color w:val="FF0000"/>
        </w:rPr>
        <w:t xml:space="preserve"> </w:t>
      </w:r>
      <w:r w:rsidR="00AD5488" w:rsidRPr="00D95833">
        <w:t>Deň doručenia</w:t>
      </w:r>
      <w:r w:rsidR="00AD5488" w:rsidRPr="00AD5488">
        <w:t xml:space="preserve"> prijatého návrhu na uza</w:t>
      </w:r>
      <w:r w:rsidR="00681686">
        <w:t xml:space="preserve">vretie zmluvy o poskytnutí NFP </w:t>
      </w:r>
      <w:r w:rsidR="00AD5488" w:rsidRPr="00AD5488">
        <w:t xml:space="preserve">je dňom nadobudnutia platnosti a zároveň momentom uzavretia zmluvy. </w:t>
      </w:r>
    </w:p>
    <w:p w:rsidR="00AD5488" w:rsidRDefault="00AD5488" w:rsidP="00AD5488">
      <w:pPr>
        <w:spacing w:before="240" w:after="240"/>
        <w:ind w:firstLine="360"/>
        <w:jc w:val="both"/>
      </w:pPr>
      <w:r w:rsidRPr="00AD5488">
        <w:t>RO OP TP zabezpečí v súlade s ustanoveniami zákona o slobode informácií zverejnenie zmluvy o poskytnutí NFP</w:t>
      </w:r>
      <w:r w:rsidR="007400B9">
        <w:t xml:space="preserve"> v Centrálnom registri zmlúv</w:t>
      </w:r>
      <w:r w:rsidRPr="00AD5488">
        <w:t xml:space="preserve">. Deň nasledujúci po dni jej zverejnenia je deň účinnosti zmluvy o poskytnutí NFP a žiadateľ sa stáva prijímateľom. </w:t>
      </w:r>
      <w:r w:rsidR="00990D5F">
        <w:t>Právny nárok na poskytnutie príspevku vzniká nadobudnutím účinnosti zmluvy o NFP alebo nadobudnutím právoplatnosti Rozhodnutia, ak je prijímateľ a RO OP TP tá istá osoba.</w:t>
      </w:r>
    </w:p>
    <w:p w:rsidR="00AD5488" w:rsidRPr="00AD5488" w:rsidRDefault="00AD5488" w:rsidP="00AD5488">
      <w:pPr>
        <w:spacing w:before="240" w:after="240"/>
        <w:ind w:firstLine="360"/>
        <w:jc w:val="both"/>
      </w:pPr>
      <w:r w:rsidRPr="00AD5488">
        <w:t>Zároveň sú od tohto dňa obe zmluvné strany viazané ustanoveniami zmluvy o poskytnutí NFP, vrátane povinnosti RO OP TP oznámiť Prijímateľovi vhodným spôsobom nevzbudzujúcim pochybnosti (napr. listom alebo iným vhodným spôsobom v nadväznosti na zvolenú formu komunikácie medzi RO a Prijímateľom určenú v zmluve o poskytnutí NFP) nové znenie zmenených článkov zmluvy o poskytnutí NFP, ku ktorým došlo z dôvodu zmien v Systém riadenia EŠIF, Systém finančného riadenia a ostatných dokumentov, na ktoré sa zmluva o poskytnutí NFP odvoláva.</w:t>
      </w:r>
    </w:p>
    <w:p w:rsidR="00AD5488" w:rsidRDefault="00AD5488" w:rsidP="00AD5488">
      <w:pPr>
        <w:spacing w:before="240" w:after="240"/>
        <w:ind w:firstLine="360"/>
        <w:jc w:val="both"/>
      </w:pPr>
      <w:r>
        <w:t>Zmeny projektov ako aj podmienky a spôsob ukončovania zmluvného vzťahu sú bližšie popísané v Príručke pre prijímateľa</w:t>
      </w:r>
      <w:r w:rsidR="00B822E1">
        <w:t>.</w:t>
      </w:r>
    </w:p>
    <w:p w:rsidR="009D0DD2" w:rsidRPr="009D0DD2" w:rsidRDefault="009D0DD2" w:rsidP="00AD5488">
      <w:pPr>
        <w:spacing w:before="240" w:after="240"/>
        <w:ind w:firstLine="360"/>
        <w:jc w:val="both"/>
        <w:rPr>
          <w:b/>
          <w:u w:val="single"/>
        </w:rPr>
      </w:pPr>
      <w:r w:rsidRPr="009D0DD2">
        <w:rPr>
          <w:b/>
          <w:u w:val="single"/>
        </w:rPr>
        <w:lastRenderedPageBreak/>
        <w:t>Zverejňovanie</w:t>
      </w:r>
    </w:p>
    <w:p w:rsidR="009F0023" w:rsidRDefault="009F0023" w:rsidP="009F0023">
      <w:pPr>
        <w:spacing w:before="240" w:after="240"/>
        <w:ind w:firstLine="360"/>
        <w:jc w:val="both"/>
      </w:pPr>
      <w:r>
        <w:t xml:space="preserve">RO zverejní na svojom webovom sídle </w:t>
      </w:r>
      <w:r w:rsidRPr="009F0023">
        <w:rPr>
          <w:b/>
        </w:rPr>
        <w:t>do 60 pracovných dní</w:t>
      </w:r>
      <w:r>
        <w:t xml:space="preserve"> od skončenia rozhodovania  o ŽoNFP </w:t>
      </w:r>
      <w:r w:rsidRPr="00702071">
        <w:rPr>
          <w:b/>
        </w:rPr>
        <w:t>zoznam schválených ŽoNFP</w:t>
      </w:r>
      <w:r w:rsidR="00702071">
        <w:rPr>
          <w:b/>
        </w:rPr>
        <w:t>,</w:t>
      </w:r>
      <w:r>
        <w:t xml:space="preserve"> ktorý obsahuje: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meno a priezvisko fyzickej osoby alebo obchodné meno a identifikačné číslo právnickej osoby, ktorá požiadala o poskytnutie príspevku,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názov projektu,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výšku schváleného príspevku,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zoznam odborných hodnotiteľov, v rozsahu titul, meno, priezvisko.</w:t>
      </w:r>
    </w:p>
    <w:p w:rsidR="009F0023" w:rsidRDefault="009F0023" w:rsidP="009F0023">
      <w:pPr>
        <w:spacing w:before="240" w:after="240"/>
        <w:ind w:firstLine="360"/>
        <w:jc w:val="both"/>
      </w:pPr>
      <w:r>
        <w:t>RO zverejní na svojom webovom sídle do 60 pracovných dní od skončenia rozhodovania  o ŽoNFP  zoznam neschválených ŽoNFP, ktorý obsahuje: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meno a priezvisko fyzickej osoby alebo obchodné meno a identifikačné číslo právnickej osoby, ktorá požiadala o poskytnutie príspevku,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názov projektu,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dôvody neschválenia žiadosti,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zoznam odborných hodnotiteľov, v rozsahu titul, meno, priezvisko.</w:t>
      </w:r>
    </w:p>
    <w:p w:rsidR="009D0DD2" w:rsidRPr="001132F4" w:rsidRDefault="009F0023" w:rsidP="009F0023">
      <w:pPr>
        <w:spacing w:before="240" w:after="240"/>
        <w:ind w:firstLine="360"/>
        <w:jc w:val="both"/>
      </w:pPr>
      <w:r>
        <w:t>CKO na základe údajov získaných z ITMS 2014+ alebo v nevyhnutných prípadoch na základe žiadosti CKO poskytnutých od RO zverejňuje na svojom webovom sídle údaje o zmluvách, ktoré nadobudli účinnosť a o právoplatných rozhodnutiach o schválení vydaných v prípadoch totožnosti RO a prijímateľa informácie podľa čl. 115 ods. 2 a ods. 1 prílohy XII všeobecného nariadenia.</w:t>
      </w:r>
    </w:p>
    <w:p w:rsidR="0064229B" w:rsidRPr="00FC0520" w:rsidRDefault="0064229B" w:rsidP="0064229B">
      <w:pPr>
        <w:spacing w:before="240" w:after="240"/>
        <w:ind w:firstLine="360"/>
        <w:jc w:val="both"/>
        <w:rPr>
          <w:b/>
          <w:u w:val="single"/>
        </w:rPr>
      </w:pPr>
      <w:r w:rsidRPr="00FC0520">
        <w:rPr>
          <w:b/>
          <w:u w:val="single"/>
        </w:rPr>
        <w:t xml:space="preserve">Synergické účinky medzi EŠIF </w:t>
      </w:r>
    </w:p>
    <w:p w:rsidR="0064229B" w:rsidRPr="00FC0520" w:rsidRDefault="0064229B" w:rsidP="0064229B">
      <w:pPr>
        <w:spacing w:before="240" w:after="240"/>
        <w:ind w:firstLine="360"/>
        <w:jc w:val="both"/>
        <w:rPr>
          <w:color w:val="000000" w:themeColor="text1"/>
        </w:rPr>
      </w:pPr>
      <w:r w:rsidRPr="00FC0520">
        <w:rPr>
          <w:color w:val="000000" w:themeColor="text1"/>
        </w:rPr>
        <w:t xml:space="preserve">S cieľom maximalizovať prínos európskych štrukturálnych a investičných fondov je potrebné nadviazať aj na iné nástroje podpory EÚ a podporovať súčinnosť a účinnú koordináciu medzi všetkými dostupnými nástrojmi na európskej, národnej a miestnej úrovni. Z týchto dôvodov je možné kombinovať zdroje EŠIF s ďalšími nástrojmi podpory doplnkovým spôsobom. </w:t>
      </w:r>
    </w:p>
    <w:p w:rsidR="0064229B" w:rsidRDefault="0064229B" w:rsidP="0064229B">
      <w:pPr>
        <w:spacing w:before="240" w:after="240"/>
        <w:ind w:firstLine="360"/>
        <w:jc w:val="both"/>
      </w:pPr>
      <w:r w:rsidRPr="00FC0520">
        <w:t xml:space="preserve">Ku špecifickému cieľu </w:t>
      </w:r>
      <w:r w:rsidRPr="00820F1D">
        <w:t>1: Zabezpečiť stabilizáciu pracovníkov subjektov zapojených do systému riadenia, kontroly a auditu EŠIF</w:t>
      </w:r>
      <w:r w:rsidRPr="00FC0520">
        <w:t xml:space="preserve">, kontroly a auditu EŠIF (v rámci ktorého je vyhlásené toto vyzvanie) boli identifikované </w:t>
      </w:r>
      <w:r>
        <w:t>(v</w:t>
      </w:r>
      <w:r w:rsidRPr="00FC0520">
        <w:t> </w:t>
      </w:r>
      <w:r>
        <w:t xml:space="preserve">rámci </w:t>
      </w:r>
      <w:r w:rsidRPr="00FC0520">
        <w:t>metodick</w:t>
      </w:r>
      <w:r>
        <w:t>ého</w:t>
      </w:r>
      <w:r w:rsidRPr="00FC0520">
        <w:t xml:space="preserve"> pokyn</w:t>
      </w:r>
      <w:r>
        <w:t>u</w:t>
      </w:r>
      <w:r w:rsidRPr="00FC0520">
        <w:t xml:space="preserve"> CKO č. 11 k zabezpečeniu koordinácie synergických účinkov medzi EŠIF a inými nástrojmi podpory EÚ a</w:t>
      </w:r>
      <w:r>
        <w:t> </w:t>
      </w:r>
      <w:r w:rsidRPr="00FC0520">
        <w:t>SR</w:t>
      </w:r>
      <w:r>
        <w:t>)</w:t>
      </w:r>
      <w:r w:rsidRPr="00FC0520">
        <w:t xml:space="preserve"> nasled</w:t>
      </w:r>
      <w:r>
        <w:t>ujúce</w:t>
      </w:r>
      <w:r w:rsidRPr="00FC0520">
        <w:t xml:space="preserve"> synergie:</w:t>
      </w:r>
    </w:p>
    <w:p w:rsidR="003A23D2" w:rsidRDefault="003A23D2">
      <w:pPr>
        <w:spacing w:after="0" w:line="240" w:lineRule="auto"/>
      </w:pPr>
      <w:r>
        <w:br w:type="page"/>
      </w:r>
    </w:p>
    <w:p w:rsidR="007B0FCE" w:rsidRPr="00FC0520" w:rsidRDefault="007B0FCE" w:rsidP="0064229B">
      <w:pPr>
        <w:spacing w:before="240" w:after="240"/>
        <w:ind w:firstLine="36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ĽZ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7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132F4">
            <w:pPr>
              <w:jc w:val="both"/>
            </w:pPr>
            <w:r w:rsidRPr="00FC0520">
              <w:t>Špecifický cieľ: 7.1</w:t>
            </w:r>
          </w:p>
        </w:tc>
      </w:tr>
    </w:tbl>
    <w:p w:rsidR="0064229B" w:rsidRPr="00FC0520" w:rsidRDefault="0064229B" w:rsidP="0064229B">
      <w:pPr>
        <w:spacing w:before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VaI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5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82A12">
            <w:pPr>
              <w:jc w:val="both"/>
            </w:pPr>
            <w:r w:rsidRPr="00FC0520">
              <w:t>Špecifický cieľ: 5.1.1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KŽP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5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5.1.1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II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8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8.1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IROP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6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6.1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rPr>
          <w:tblHeader/>
        </w:trPr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EVS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3B1948">
            <w:pPr>
              <w:jc w:val="both"/>
            </w:pPr>
            <w:r w:rsidRPr="00FC0520">
              <w:t xml:space="preserve">Prioritná os: </w:t>
            </w:r>
            <w:r w:rsidR="003B1948">
              <w:t>1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345CCD">
            <w:pPr>
              <w:jc w:val="both"/>
            </w:pPr>
            <w:r w:rsidRPr="00FC0520">
              <w:t xml:space="preserve">Špecifický cieľ: </w:t>
            </w:r>
            <w:r w:rsidR="00345CCD">
              <w:t>1.1,1.2,1.3</w:t>
            </w:r>
          </w:p>
        </w:tc>
      </w:tr>
    </w:tbl>
    <w:p w:rsidR="007B0FCE" w:rsidRDefault="007B0FCE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rPr>
          <w:tblHeader/>
        </w:trPr>
        <w:tc>
          <w:tcPr>
            <w:tcW w:w="4606" w:type="dxa"/>
            <w:shd w:val="clear" w:color="auto" w:fill="002060"/>
            <w:vAlign w:val="center"/>
          </w:tcPr>
          <w:p w:rsidR="0064229B" w:rsidRPr="00FC0520" w:rsidRDefault="007B0FCE" w:rsidP="001132F4">
            <w:pPr>
              <w:spacing w:before="120" w:after="120"/>
              <w:jc w:val="center"/>
              <w:rPr>
                <w:b/>
              </w:rPr>
            </w:pPr>
            <w:r>
              <w:br w:type="page"/>
            </w:r>
            <w:r w:rsidR="0064229B"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PRV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Kap. 7 Zdroje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132F4">
            <w:pPr>
              <w:jc w:val="both"/>
            </w:pPr>
            <w:r w:rsidRPr="00FC0520">
              <w:t>Administratívne kapacity, údaje, Budovanie kapacity monitorovania a hodnotenia</w:t>
            </w:r>
          </w:p>
        </w:tc>
      </w:tr>
    </w:tbl>
    <w:p w:rsidR="0064229B" w:rsidRPr="00FC0520" w:rsidRDefault="0064229B" w:rsidP="0064229B">
      <w:pPr>
        <w:spacing w:before="60" w:after="60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rPr>
          <w:tblHeader/>
        </w:trPr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RH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06409B" w:rsidP="001132F4">
            <w:pPr>
              <w:jc w:val="both"/>
            </w:pPr>
            <w:r w:rsidRPr="00FC0520">
              <w:t xml:space="preserve">Prioritná os: </w:t>
            </w:r>
            <w:r>
              <w:t>7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DA5B87">
            <w:pPr>
              <w:jc w:val="both"/>
            </w:pPr>
            <w:r w:rsidRPr="00FC0520">
              <w:t xml:space="preserve">Špecifický cieľ: </w:t>
            </w:r>
            <w:r w:rsidR="00DA5B87">
              <w:t>3</w:t>
            </w:r>
          </w:p>
        </w:tc>
        <w:tc>
          <w:tcPr>
            <w:tcW w:w="4606" w:type="dxa"/>
            <w:shd w:val="clear" w:color="auto" w:fill="auto"/>
          </w:tcPr>
          <w:p w:rsidR="00345CCD" w:rsidRDefault="0064229B" w:rsidP="00345CCD">
            <w:r w:rsidRPr="00FC0520">
              <w:t xml:space="preserve">Zameranie: </w:t>
            </w:r>
            <w:r w:rsidR="00345CCD">
              <w:t>Aktivita 1: Vykonávanie operačného programu, Aktivita 5: Hodnotenie, Aktivita 7: Kontrola a audit, Aktivita 8: Iné aktivity technickej pomoci</w:t>
            </w:r>
          </w:p>
          <w:p w:rsidR="0064229B" w:rsidRPr="00FC0520" w:rsidRDefault="0064229B" w:rsidP="001132F4">
            <w:pPr>
              <w:jc w:val="both"/>
            </w:pPr>
          </w:p>
        </w:tc>
      </w:tr>
    </w:tbl>
    <w:p w:rsidR="0064229B" w:rsidRPr="00FC0520" w:rsidRDefault="0064229B" w:rsidP="0064229B">
      <w:pPr>
        <w:rPr>
          <w:rFonts w:eastAsia="Times New Roman"/>
        </w:rPr>
      </w:pPr>
    </w:p>
    <w:p w:rsidR="003C2776" w:rsidRPr="00AA2BAA" w:rsidRDefault="0064229B" w:rsidP="0064229B">
      <w:pPr>
        <w:spacing w:before="240" w:after="240"/>
        <w:ind w:firstLine="360"/>
        <w:jc w:val="both"/>
      </w:pPr>
      <w:r w:rsidRPr="00FC0520">
        <w:rPr>
          <w:rFonts w:eastAsia="Times New Roman"/>
        </w:rPr>
        <w:t>Bližšie informácie k synergickým a komplementárnym účinkom je možné získa</w:t>
      </w:r>
      <w:r>
        <w:rPr>
          <w:rFonts w:eastAsia="Times New Roman"/>
        </w:rPr>
        <w:t>ť</w:t>
      </w:r>
      <w:r w:rsidRPr="00FC0520">
        <w:rPr>
          <w:rFonts w:eastAsia="Times New Roman"/>
        </w:rPr>
        <w:t xml:space="preserve"> na webovom sídle </w:t>
      </w:r>
      <w:r>
        <w:rPr>
          <w:rFonts w:eastAsia="Times New Roman"/>
        </w:rPr>
        <w:t>c</w:t>
      </w:r>
      <w:r w:rsidRPr="00FC0520">
        <w:rPr>
          <w:rFonts w:eastAsia="Times New Roman"/>
        </w:rPr>
        <w:t>entrálneho koordinačného orgánu</w:t>
      </w:r>
      <w:r w:rsidRPr="00FC0520">
        <w:t xml:space="preserve"> </w:t>
      </w:r>
      <w:hyperlink r:id="rId25" w:history="1">
        <w:r w:rsidRPr="0031773D">
          <w:rPr>
            <w:rStyle w:val="Hypertextovprepojenie"/>
          </w:rPr>
          <w:t>www.partnerskadohoda.gov.sk</w:t>
        </w:r>
      </w:hyperlink>
      <w:r w:rsidRPr="00FC0520">
        <w:t xml:space="preserve"> a</w:t>
      </w:r>
      <w:r>
        <w:t> </w:t>
      </w:r>
      <w:r w:rsidRPr="00FC0520">
        <w:t>v</w:t>
      </w:r>
      <w:r>
        <w:t> </w:t>
      </w:r>
      <w:r w:rsidRPr="00FC0520">
        <w:t>rámci jednotného informačného systému Európskej komisie, ktorý je dostupný na</w:t>
      </w:r>
      <w:r>
        <w:t> </w:t>
      </w:r>
      <w:r w:rsidRPr="00FC0520">
        <w:t xml:space="preserve">webovom sídle </w:t>
      </w:r>
      <w:hyperlink r:id="rId26" w:history="1">
        <w:r w:rsidRPr="00FC0520">
          <w:rPr>
            <w:rStyle w:val="Hypertextovprepojenie"/>
          </w:rPr>
          <w:t>http://www.ecas.org/</w:t>
        </w:r>
      </w:hyperlink>
      <w:r w:rsidR="003C2776" w:rsidRPr="00AA2BAA">
        <w:t>.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Zmena a zrušenie vyzvania</w:t>
      </w:r>
    </w:p>
    <w:p w:rsidR="003C2776" w:rsidRDefault="0064229B" w:rsidP="003C2776">
      <w:pPr>
        <w:spacing w:before="240" w:after="240"/>
        <w:ind w:firstLine="426"/>
        <w:jc w:val="both"/>
      </w:pPr>
      <w:r w:rsidRPr="00FC0520">
        <w:t>Zmena a zrušenie vyzvania môž</w:t>
      </w:r>
      <w:r>
        <w:t>u</w:t>
      </w:r>
      <w:r w:rsidRPr="00FC0520">
        <w:t xml:space="preserve"> byť vykonan</w:t>
      </w:r>
      <w:r>
        <w:t>é</w:t>
      </w:r>
      <w:r w:rsidRPr="00FC0520">
        <w:t xml:space="preserve"> v súlade s postupom uvedeným v § 17 ods. 6 až 8 zákona o príspevku z EŠIF. Vzhľadom na charakter projektov technickej pomoci a s ohľadom na skutočnosť, že v rámci výberu týchto projektov nedochádza k súťaži, sa neaplikujú ustanovenia kapitoly 3.1.1.1 Systému riadenia EŠIF a posúdenie charakteru zmeny vyzvania je vždy na individuálnom posúdení RO s ohľadom na dopad navrhovanej zmeny na</w:t>
      </w:r>
      <w:r>
        <w:t> </w:t>
      </w:r>
      <w:r w:rsidRPr="00FC0520">
        <w:t>žiadateľa</w:t>
      </w:r>
      <w:r>
        <w:t>.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Prílohy vyzvania</w:t>
      </w:r>
    </w:p>
    <w:p w:rsidR="003C2776" w:rsidRDefault="003C2776" w:rsidP="003C2776">
      <w:pPr>
        <w:pStyle w:val="Odsekzoznamu1"/>
        <w:jc w:val="both"/>
        <w:rPr>
          <w:bCs/>
          <w:iCs/>
          <w:szCs w:val="22"/>
        </w:rPr>
      </w:pPr>
    </w:p>
    <w:p w:rsidR="003C2776" w:rsidRPr="00A70824" w:rsidRDefault="003C277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 w:rsidRPr="00A70824">
        <w:rPr>
          <w:rFonts w:asciiTheme="minorHAnsi" w:hAnsiTheme="minorHAnsi"/>
          <w:bCs/>
          <w:iCs/>
          <w:sz w:val="22"/>
          <w:szCs w:val="22"/>
        </w:rPr>
        <w:t>Formulár žiadosti o NFP;</w:t>
      </w:r>
      <w:ins w:id="5" w:author="Autor">
        <w:r w:rsidR="00BA2817">
          <w:rPr>
            <w:rFonts w:asciiTheme="minorHAnsi" w:hAnsiTheme="minorHAnsi"/>
            <w:bCs/>
            <w:iCs/>
            <w:sz w:val="22"/>
            <w:szCs w:val="22"/>
          </w:rPr>
          <w:t xml:space="preserve"> - aktualizovaná</w:t>
        </w:r>
      </w:ins>
    </w:p>
    <w:p w:rsidR="003C2776" w:rsidRPr="00A70824" w:rsidRDefault="003C277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 w:rsidRPr="00A70824">
        <w:rPr>
          <w:rFonts w:asciiTheme="minorHAnsi" w:hAnsiTheme="minorHAnsi"/>
          <w:bCs/>
          <w:iCs/>
          <w:sz w:val="22"/>
          <w:szCs w:val="22"/>
        </w:rPr>
        <w:t xml:space="preserve">Zoznam </w:t>
      </w:r>
      <w:r w:rsidR="002058E2" w:rsidRPr="00A70824">
        <w:rPr>
          <w:rFonts w:asciiTheme="minorHAnsi" w:hAnsiTheme="minorHAnsi"/>
          <w:bCs/>
          <w:iCs/>
          <w:sz w:val="22"/>
          <w:szCs w:val="22"/>
        </w:rPr>
        <w:t xml:space="preserve">povinných </w:t>
      </w:r>
      <w:r w:rsidRPr="00A70824">
        <w:rPr>
          <w:rFonts w:asciiTheme="minorHAnsi" w:hAnsiTheme="minorHAnsi"/>
          <w:bCs/>
          <w:iCs/>
          <w:sz w:val="22"/>
          <w:szCs w:val="22"/>
        </w:rPr>
        <w:t>merateľných ukazovateľov;</w:t>
      </w:r>
      <w:r w:rsidR="00CF20E8">
        <w:rPr>
          <w:rFonts w:asciiTheme="minorHAnsi" w:hAnsiTheme="minorHAnsi"/>
          <w:bCs/>
          <w:iCs/>
          <w:sz w:val="22"/>
          <w:szCs w:val="22"/>
        </w:rPr>
        <w:t xml:space="preserve"> - aktualiz</w:t>
      </w:r>
      <w:r w:rsidR="00124E7E">
        <w:rPr>
          <w:rFonts w:asciiTheme="minorHAnsi" w:hAnsiTheme="minorHAnsi"/>
          <w:bCs/>
          <w:iCs/>
          <w:sz w:val="22"/>
          <w:szCs w:val="22"/>
        </w:rPr>
        <w:t>ácia</w:t>
      </w:r>
      <w:r w:rsidR="00CF20E8">
        <w:rPr>
          <w:rFonts w:asciiTheme="minorHAnsi" w:hAnsiTheme="minorHAnsi"/>
          <w:bCs/>
          <w:iCs/>
          <w:sz w:val="22"/>
          <w:szCs w:val="22"/>
        </w:rPr>
        <w:t xml:space="preserve"> 2</w:t>
      </w:r>
      <w:r w:rsidRPr="00A70824">
        <w:rPr>
          <w:rFonts w:asciiTheme="minorHAnsi" w:hAnsiTheme="minorHAnsi"/>
          <w:b/>
          <w:sz w:val="22"/>
          <w:szCs w:val="22"/>
        </w:rPr>
        <w:t xml:space="preserve"> </w:t>
      </w:r>
    </w:p>
    <w:p w:rsidR="003C2776" w:rsidRPr="00931762" w:rsidRDefault="00BA2817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ins w:id="6" w:author="Autor">
        <w:r w:rsidRPr="00F97B35">
          <w:rPr>
            <w:rFonts w:asciiTheme="minorHAnsi" w:hAnsiTheme="minorHAnsi"/>
            <w:bCs/>
            <w:iCs/>
            <w:sz w:val="22"/>
            <w:szCs w:val="22"/>
          </w:rPr>
          <w:t xml:space="preserve">Informácia pre žiadateľov </w:t>
        </w:r>
        <w:r w:rsidRPr="00F97B35">
          <w:rPr>
            <w:rFonts w:asciiTheme="minorHAnsi" w:eastAsia="Times New Roman" w:hAnsiTheme="minorHAnsi"/>
            <w:bCs/>
            <w:iCs/>
            <w:sz w:val="22"/>
            <w:szCs w:val="22"/>
          </w:rPr>
          <w:t>o nenávratný finančný príspevok / o príspevok v zmysle čl. 105a nariadenia Európskeho Parlamentu a Rady (EÚ, EURATOM) č. 1929/2015 z 28. októbra 2015, ktorým sa mení nariadenie (EÚ, EURATOM) č. 966/2012 o rozpočtových pravidlách, ktoré sa vzťahujú na všeobecný rozpočet Únie</w:t>
        </w:r>
        <w:r w:rsidRPr="00F97B35" w:rsidDel="001F4BE4">
          <w:rPr>
            <w:bCs/>
            <w:iCs/>
            <w:sz w:val="22"/>
            <w:szCs w:val="22"/>
          </w:rPr>
          <w:t xml:space="preserve"> </w:t>
        </w:r>
        <w:r w:rsidRPr="00F97B35">
          <w:rPr>
            <w:rFonts w:asciiTheme="minorHAnsi" w:hAnsiTheme="minorHAnsi"/>
            <w:sz w:val="22"/>
            <w:szCs w:val="22"/>
          </w:rPr>
          <w:t>(</w:t>
        </w:r>
        <w:r w:rsidR="00C811AD">
          <w:rPr>
            <w:rFonts w:asciiTheme="minorHAnsi" w:hAnsiTheme="minorHAnsi"/>
            <w:bCs/>
            <w:iCs/>
            <w:sz w:val="22"/>
            <w:szCs w:val="22"/>
          </w:rPr>
          <w:fldChar w:fldCharType="begin"/>
        </w:r>
        <w:r w:rsidR="00C811AD">
          <w:rPr>
            <w:rFonts w:asciiTheme="minorHAnsi" w:hAnsiTheme="minorHAnsi"/>
            <w:bCs/>
            <w:iCs/>
            <w:sz w:val="22"/>
            <w:szCs w:val="22"/>
          </w:rPr>
          <w:instrText xml:space="preserve"> HYPERLINK "</w:instrText>
        </w:r>
        <w:r w:rsidR="00C811AD" w:rsidRPr="00C811AD">
          <w:rPr>
            <w:rFonts w:asciiTheme="minorHAnsi" w:hAnsiTheme="minorHAnsi"/>
            <w:bCs/>
            <w:iCs/>
            <w:sz w:val="22"/>
            <w:szCs w:val="22"/>
            <w:rPrChange w:id="7" w:author="Autor">
              <w:rPr>
                <w:rStyle w:val="Hypertextovprepojenie"/>
                <w:rFonts w:asciiTheme="minorHAnsi" w:hAnsiTheme="minorHAnsi"/>
                <w:bCs/>
                <w:iCs/>
                <w:sz w:val="22"/>
                <w:szCs w:val="22"/>
              </w:rPr>
            </w:rPrChange>
          </w:rPr>
          <w:instrText>http://www.olaf.vlada.gov.sk/system-vcasneho-odhalovania-rizika-a-vylucenia-edes/</w:instrText>
        </w:r>
        <w:r w:rsidR="00C811AD" w:rsidRPr="00F97B35">
          <w:rPr>
            <w:rFonts w:asciiTheme="minorHAnsi" w:hAnsiTheme="minorHAnsi"/>
            <w:bCs/>
            <w:iCs/>
            <w:sz w:val="22"/>
            <w:szCs w:val="22"/>
          </w:rPr>
          <w:instrText>)</w:instrText>
        </w:r>
        <w:r w:rsidR="00C811AD">
          <w:rPr>
            <w:rFonts w:asciiTheme="minorHAnsi" w:hAnsiTheme="minorHAnsi"/>
            <w:bCs/>
            <w:iCs/>
            <w:sz w:val="22"/>
            <w:szCs w:val="22"/>
          </w:rPr>
          <w:instrText xml:space="preserve">-" </w:instrText>
        </w:r>
        <w:r w:rsidR="00C811AD">
          <w:rPr>
            <w:rFonts w:asciiTheme="minorHAnsi" w:hAnsiTheme="minorHAnsi"/>
            <w:bCs/>
            <w:iCs/>
            <w:sz w:val="22"/>
            <w:szCs w:val="22"/>
          </w:rPr>
          <w:fldChar w:fldCharType="separate"/>
        </w:r>
        <w:r w:rsidR="00C811AD" w:rsidRPr="00C811AD">
          <w:rPr>
            <w:rStyle w:val="Hypertextovprepojenie"/>
            <w:rFonts w:asciiTheme="minorHAnsi" w:hAnsiTheme="minorHAnsi"/>
            <w:bCs/>
            <w:iCs/>
            <w:sz w:val="22"/>
            <w:szCs w:val="22"/>
          </w:rPr>
          <w:t>http://www.olaf.vlada.gov.sk/system-vcasneho-odhalovania-rizika-a-vylucenia-edes/</w:t>
        </w:r>
        <w:r w:rsidR="00C811AD" w:rsidRPr="00C21E4A">
          <w:rPr>
            <w:rStyle w:val="Hypertextovprepojenie"/>
            <w:rFonts w:asciiTheme="minorHAnsi" w:hAnsiTheme="minorHAnsi"/>
            <w:bCs/>
            <w:iCs/>
            <w:sz w:val="22"/>
            <w:szCs w:val="22"/>
          </w:rPr>
          <w:t>)-</w:t>
        </w:r>
        <w:r w:rsidR="00C811AD">
          <w:rPr>
            <w:rFonts w:asciiTheme="minorHAnsi" w:hAnsiTheme="minorHAnsi"/>
            <w:bCs/>
            <w:iCs/>
            <w:sz w:val="22"/>
            <w:szCs w:val="22"/>
          </w:rPr>
          <w:fldChar w:fldCharType="end"/>
        </w:r>
        <w:r w:rsidR="00C811AD">
          <w:rPr>
            <w:rFonts w:asciiTheme="minorHAnsi" w:hAnsiTheme="minorHAnsi"/>
            <w:bCs/>
            <w:iCs/>
            <w:sz w:val="22"/>
            <w:szCs w:val="22"/>
          </w:rPr>
          <w:t xml:space="preserve"> aktualizovaná</w:t>
        </w:r>
      </w:ins>
      <w:bookmarkStart w:id="8" w:name="_GoBack"/>
      <w:bookmarkEnd w:id="8"/>
      <w:del w:id="9" w:author="Autor">
        <w:r w:rsidR="003C2776" w:rsidRPr="00A70824" w:rsidDel="00BA2817">
          <w:rPr>
            <w:rFonts w:asciiTheme="minorHAnsi" w:hAnsiTheme="minorHAnsi"/>
            <w:bCs/>
            <w:iCs/>
            <w:sz w:val="22"/>
            <w:szCs w:val="22"/>
          </w:rPr>
          <w:delText xml:space="preserve">Predbežná informácia pre žiadateľov o NFP v zmysle čl. 13 Nariadenia Komisie (ES, Euratom) č. 1302/2008 o centrálnej databáze </w:delText>
        </w:r>
        <w:r w:rsidR="003C2776" w:rsidRPr="00A70824" w:rsidDel="00BA2817">
          <w:rPr>
            <w:rFonts w:asciiTheme="minorHAnsi" w:hAnsiTheme="minorHAnsi"/>
            <w:bCs/>
            <w:iCs/>
            <w:sz w:val="22"/>
            <w:szCs w:val="22"/>
          </w:rPr>
          <w:lastRenderedPageBreak/>
          <w:delText>vylúčených subjektov</w:delText>
        </w:r>
        <w:r w:rsidR="003C2776" w:rsidDel="00BA2817">
          <w:rPr>
            <w:bCs/>
            <w:iCs/>
          </w:rPr>
          <w:delText xml:space="preserve"> (</w:delText>
        </w:r>
        <w:r w:rsidR="00A8396E" w:rsidDel="00BA2817">
          <w:fldChar w:fldCharType="begin"/>
        </w:r>
        <w:r w:rsidR="00A8396E" w:rsidDel="00BA2817">
          <w:delInstrText xml:space="preserve"> HYPERLINK "http://www.olaf.vlada.gov.sk/centralna-databaza-vylucenych-subjektov-ced/" </w:delInstrText>
        </w:r>
        <w:r w:rsidR="00A8396E" w:rsidDel="00BA2817">
          <w:fldChar w:fldCharType="separate"/>
        </w:r>
        <w:r w:rsidR="003C2776" w:rsidRPr="00FC3EC5" w:rsidDel="00BA2817">
          <w:rPr>
            <w:rStyle w:val="Hypertextovprepojenie"/>
            <w:bCs/>
            <w:iCs/>
          </w:rPr>
          <w:delText>http://www.olaf.vlada.gov.sk/centralna-databaza-vylucenych-subjektov-ced/</w:delText>
        </w:r>
        <w:r w:rsidR="00A8396E" w:rsidDel="00BA2817">
          <w:rPr>
            <w:rStyle w:val="Hypertextovprepojenie"/>
            <w:bCs/>
            <w:iCs/>
          </w:rPr>
          <w:fldChar w:fldCharType="end"/>
        </w:r>
        <w:r w:rsidR="003C2776" w:rsidDel="00BA2817">
          <w:rPr>
            <w:bCs/>
            <w:iCs/>
          </w:rPr>
          <w:delText>)</w:delText>
        </w:r>
      </w:del>
      <w:r w:rsidR="003C2776">
        <w:rPr>
          <w:bCs/>
          <w:iCs/>
        </w:rPr>
        <w:t>;</w:t>
      </w:r>
    </w:p>
    <w:p w:rsidR="003C2776" w:rsidRDefault="00634B7F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 w:rsidRPr="00A70824">
        <w:rPr>
          <w:rFonts w:asciiTheme="minorHAnsi" w:hAnsiTheme="minorHAnsi"/>
          <w:bCs/>
          <w:iCs/>
          <w:sz w:val="22"/>
          <w:szCs w:val="22"/>
        </w:rPr>
        <w:t>Vzory povinn</w:t>
      </w:r>
      <w:r>
        <w:rPr>
          <w:rFonts w:asciiTheme="minorHAnsi" w:hAnsiTheme="minorHAnsi"/>
          <w:bCs/>
          <w:iCs/>
          <w:sz w:val="22"/>
          <w:szCs w:val="22"/>
        </w:rPr>
        <w:t xml:space="preserve">ej prílohy </w:t>
      </w:r>
      <w:r w:rsidRPr="00A70824">
        <w:rPr>
          <w:rFonts w:asciiTheme="minorHAnsi" w:hAnsiTheme="minorHAnsi"/>
          <w:bCs/>
          <w:iCs/>
          <w:sz w:val="22"/>
          <w:szCs w:val="22"/>
        </w:rPr>
        <w:t>k žiadosti o</w:t>
      </w:r>
      <w:r>
        <w:rPr>
          <w:rFonts w:asciiTheme="minorHAnsi" w:hAnsiTheme="minorHAnsi"/>
          <w:bCs/>
          <w:iCs/>
          <w:sz w:val="22"/>
          <w:szCs w:val="22"/>
        </w:rPr>
        <w:t> </w:t>
      </w:r>
      <w:r w:rsidRPr="00A70824">
        <w:rPr>
          <w:rFonts w:asciiTheme="minorHAnsi" w:hAnsiTheme="minorHAnsi"/>
          <w:bCs/>
          <w:iCs/>
          <w:sz w:val="22"/>
          <w:szCs w:val="22"/>
        </w:rPr>
        <w:t>NFP</w:t>
      </w:r>
      <w:r w:rsidR="00317EFA">
        <w:rPr>
          <w:rFonts w:asciiTheme="minorHAnsi" w:hAnsiTheme="minorHAnsi"/>
          <w:bCs/>
          <w:iCs/>
          <w:sz w:val="22"/>
          <w:szCs w:val="22"/>
        </w:rPr>
        <w:t xml:space="preserve"> - Opis projektu</w:t>
      </w:r>
    </w:p>
    <w:p w:rsidR="006C4A28" w:rsidRDefault="00634B7F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="006C4A28">
        <w:rPr>
          <w:rFonts w:asciiTheme="minorHAnsi" w:hAnsiTheme="minorHAnsi"/>
          <w:bCs/>
          <w:iCs/>
          <w:sz w:val="22"/>
          <w:szCs w:val="22"/>
        </w:rPr>
        <w:t>Vzor Výzvy na doplnenie ŽoNFP</w:t>
      </w:r>
    </w:p>
    <w:p w:rsidR="00815D38" w:rsidRPr="003A23D2" w:rsidRDefault="00634B7F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="006C4A28">
        <w:rPr>
          <w:rFonts w:asciiTheme="minorHAnsi" w:hAnsiTheme="minorHAnsi"/>
          <w:bCs/>
          <w:iCs/>
          <w:sz w:val="22"/>
          <w:szCs w:val="22"/>
        </w:rPr>
        <w:t>Vzor Rozhodnutia o </w:t>
      </w:r>
      <w:r w:rsidR="003B1948">
        <w:rPr>
          <w:rFonts w:asciiTheme="minorHAnsi" w:hAnsiTheme="minorHAnsi"/>
          <w:bCs/>
          <w:iCs/>
          <w:sz w:val="22"/>
          <w:szCs w:val="22"/>
        </w:rPr>
        <w:t>Žo</w:t>
      </w:r>
      <w:r w:rsidR="006C4A28">
        <w:rPr>
          <w:rFonts w:asciiTheme="minorHAnsi" w:hAnsiTheme="minorHAnsi"/>
          <w:bCs/>
          <w:iCs/>
          <w:sz w:val="22"/>
          <w:szCs w:val="22"/>
        </w:rPr>
        <w:t>NFP (o schválení, neschválení, zastavení konania)</w:t>
      </w:r>
    </w:p>
    <w:sectPr w:rsidR="00815D38" w:rsidRPr="003A23D2" w:rsidSect="00F4420F">
      <w:headerReference w:type="default" r:id="rId27"/>
      <w:footerReference w:type="default" r:id="rId28"/>
      <w:headerReference w:type="first" r:id="rId29"/>
      <w:footerReference w:type="first" r:id="rId3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324" w:rsidRDefault="002E2324" w:rsidP="00784ECE">
      <w:pPr>
        <w:spacing w:after="0" w:line="240" w:lineRule="auto"/>
      </w:pPr>
      <w:r>
        <w:separator/>
      </w:r>
    </w:p>
  </w:endnote>
  <w:endnote w:type="continuationSeparator" w:id="0">
    <w:p w:rsidR="002E2324" w:rsidRDefault="002E232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2E2324" w:rsidRDefault="002E232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1AD">
          <w:rPr>
            <w:noProof/>
          </w:rPr>
          <w:t>26</w:t>
        </w:r>
        <w:r>
          <w:fldChar w:fldCharType="end"/>
        </w:r>
      </w:p>
    </w:sdtContent>
  </w:sdt>
  <w:p w:rsidR="002E2324" w:rsidRDefault="002E232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24" w:rsidRDefault="002E232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2E2324" w:rsidRDefault="002E232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2E2324" w:rsidRDefault="002E2324" w:rsidP="00F4420F">
    <w:pPr>
      <w:pStyle w:val="Pta"/>
    </w:pPr>
  </w:p>
  <w:p w:rsidR="002E2324" w:rsidRDefault="002E232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324" w:rsidRDefault="002E2324" w:rsidP="00784ECE">
      <w:pPr>
        <w:spacing w:after="0" w:line="240" w:lineRule="auto"/>
      </w:pPr>
      <w:r>
        <w:separator/>
      </w:r>
    </w:p>
  </w:footnote>
  <w:footnote w:type="continuationSeparator" w:id="0">
    <w:p w:rsidR="002E2324" w:rsidRDefault="002E2324" w:rsidP="00784ECE">
      <w:pPr>
        <w:spacing w:after="0" w:line="240" w:lineRule="auto"/>
      </w:pPr>
      <w:r>
        <w:continuationSeparator/>
      </w:r>
    </w:p>
  </w:footnote>
  <w:footnote w:id="1">
    <w:p w:rsidR="002E2324" w:rsidRDefault="002E2324" w:rsidP="00220D5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F7C53">
        <w:rPr>
          <w:rFonts w:asciiTheme="minorHAnsi" w:hAnsiTheme="minorHAnsi"/>
          <w:sz w:val="16"/>
          <w:szCs w:val="16"/>
        </w:rPr>
        <w:t>Vrátane zdroja pro rata</w:t>
      </w:r>
    </w:p>
  </w:footnote>
  <w:footnote w:id="2">
    <w:p w:rsidR="002E2324" w:rsidRDefault="002E2324" w:rsidP="003939A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9E3EE5">
        <w:rPr>
          <w:rFonts w:asciiTheme="minorHAnsi" w:hAnsiTheme="minorHAnsi"/>
          <w:sz w:val="16"/>
          <w:szCs w:val="16"/>
        </w:rPr>
        <w:t xml:space="preserve">v zmysle § 30 ods. 11 zák. 357/2015 </w:t>
      </w:r>
      <w:r>
        <w:rPr>
          <w:rFonts w:asciiTheme="minorHAnsi" w:hAnsiTheme="minorHAnsi"/>
          <w:sz w:val="16"/>
          <w:szCs w:val="16"/>
        </w:rPr>
        <w:t>prešli</w:t>
      </w:r>
      <w:r w:rsidRPr="009E3EE5">
        <w:rPr>
          <w:rFonts w:asciiTheme="minorHAnsi" w:hAnsiTheme="minorHAnsi"/>
          <w:sz w:val="16"/>
          <w:szCs w:val="16"/>
        </w:rPr>
        <w:t xml:space="preserve"> práv</w:t>
      </w:r>
      <w:r>
        <w:rPr>
          <w:rFonts w:asciiTheme="minorHAnsi" w:hAnsiTheme="minorHAnsi"/>
          <w:sz w:val="16"/>
          <w:szCs w:val="16"/>
        </w:rPr>
        <w:t>a</w:t>
      </w:r>
      <w:r w:rsidRPr="009E3EE5">
        <w:rPr>
          <w:rFonts w:asciiTheme="minorHAnsi" w:hAnsiTheme="minorHAnsi"/>
          <w:sz w:val="16"/>
          <w:szCs w:val="16"/>
        </w:rPr>
        <w:t xml:space="preserve"> a povinnost</w:t>
      </w:r>
      <w:r>
        <w:rPr>
          <w:rFonts w:asciiTheme="minorHAnsi" w:hAnsiTheme="minorHAnsi"/>
          <w:sz w:val="16"/>
          <w:szCs w:val="16"/>
        </w:rPr>
        <w:t>i</w:t>
      </w:r>
      <w:r w:rsidRPr="009E3EE5">
        <w:rPr>
          <w:rFonts w:asciiTheme="minorHAnsi" w:hAnsiTheme="minorHAnsi"/>
          <w:sz w:val="16"/>
          <w:szCs w:val="16"/>
        </w:rPr>
        <w:t xml:space="preserve"> zo zaniknutých </w:t>
      </w:r>
      <w:r>
        <w:rPr>
          <w:rFonts w:asciiTheme="minorHAnsi" w:hAnsiTheme="minorHAnsi"/>
          <w:sz w:val="16"/>
          <w:szCs w:val="16"/>
        </w:rPr>
        <w:t>Správ finančnej kontroly</w:t>
      </w:r>
      <w:r w:rsidRPr="009E3EE5">
        <w:rPr>
          <w:rFonts w:asciiTheme="minorHAnsi" w:hAnsiTheme="minorHAnsi"/>
          <w:sz w:val="16"/>
          <w:szCs w:val="16"/>
        </w:rPr>
        <w:t xml:space="preserve"> na Úrad vládneho auditu</w:t>
      </w:r>
    </w:p>
  </w:footnote>
  <w:footnote w:id="3">
    <w:p w:rsidR="002E2324" w:rsidRDefault="002E2324" w:rsidP="009A02E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F74CD7">
        <w:rPr>
          <w:rFonts w:ascii="Arial Narrow" w:hAnsi="Arial Narrow"/>
          <w:iCs/>
        </w:rPr>
        <w:t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</w:t>
      </w:r>
      <w:r>
        <w:rPr>
          <w:rFonts w:ascii="Arial Narrow" w:hAnsi="Arial Narrow"/>
          <w:iCs/>
        </w:rPr>
        <w:t>.</w:t>
      </w:r>
    </w:p>
  </w:footnote>
  <w:footnote w:id="4">
    <w:p w:rsidR="00626BF1" w:rsidRDefault="00626BF1" w:rsidP="00626B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§ 2, písmeno b) zákona č. 275/2006 Z. z. o informačných systémoch verejnej správy a o zmene a doplnení niektorých zákonov v znení neskorších predpisov.</w:t>
      </w:r>
    </w:p>
  </w:footnote>
  <w:footnote w:id="5">
    <w:p w:rsidR="00626BF1" w:rsidRDefault="00626BF1" w:rsidP="00626B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oprávnený umožniť žiadateľom predloženie dokumentu aj v inom formáte, ako povoľuje </w:t>
      </w:r>
      <w:r w:rsidRPr="00E67D91">
        <w:t>Výnos MF SR č. 55/2014 Z.</w:t>
      </w:r>
      <w:r>
        <w:t xml:space="preserve"> </w:t>
      </w:r>
      <w:r w:rsidRPr="00E67D91">
        <w:t xml:space="preserve">z. o štandardoch pre </w:t>
      </w:r>
      <w:r>
        <w:t xml:space="preserve">informačné systémy verejnej správy v znení neskorších predpisov.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24" w:rsidRDefault="002E232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66282FBF" wp14:editId="2EBC9405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2E2324" w:rsidRDefault="002E2324">
    <w:pPr>
      <w:pStyle w:val="Hlavika"/>
      <w:rPr>
        <w:rFonts w:asciiTheme="minorHAnsi" w:hAnsiTheme="minorHAnsi"/>
        <w:sz w:val="22"/>
        <w:szCs w:val="22"/>
      </w:rPr>
    </w:pPr>
  </w:p>
  <w:p w:rsidR="002E2324" w:rsidRPr="00005728" w:rsidRDefault="002E232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       </w:t>
    </w:r>
    <w:r>
      <w:rPr>
        <w:rFonts w:asciiTheme="minorHAnsi" w:hAnsiTheme="minorHAnsi"/>
      </w:rPr>
      <w:t>Konsolidovaná verzia po zmene č.</w:t>
    </w:r>
    <w:r w:rsidR="00874425">
      <w:rPr>
        <w:rFonts w:asciiTheme="minorHAnsi" w:hAnsiTheme="minorHAnsi"/>
      </w:rPr>
      <w:t>5</w:t>
    </w:r>
    <w:r>
      <w:rPr>
        <w:rFonts w:asciiTheme="minorHAnsi" w:hAnsiTheme="minorHAnsi"/>
      </w:rPr>
      <w:t xml:space="preserve"> zo </w:t>
    </w:r>
    <w:r w:rsidR="00555209">
      <w:rPr>
        <w:rFonts w:asciiTheme="minorHAnsi" w:hAnsiTheme="minorHAnsi"/>
      </w:rPr>
      <w:t>1</w:t>
    </w:r>
    <w:r w:rsidR="00874425">
      <w:rPr>
        <w:rFonts w:asciiTheme="minorHAnsi" w:hAnsiTheme="minorHAnsi"/>
      </w:rPr>
      <w:t>8</w:t>
    </w:r>
    <w:r w:rsidRPr="009C6B38">
      <w:rPr>
        <w:rFonts w:asciiTheme="minorHAnsi" w:hAnsiTheme="minorHAnsi"/>
      </w:rPr>
      <w:t>.</w:t>
    </w:r>
    <w:r w:rsidR="00874425">
      <w:rPr>
        <w:rFonts w:asciiTheme="minorHAnsi" w:hAnsiTheme="minorHAnsi"/>
      </w:rPr>
      <w:t>5</w:t>
    </w:r>
    <w:r w:rsidRPr="009C6B38">
      <w:rPr>
        <w:rFonts w:asciiTheme="minorHAnsi" w:hAnsiTheme="minorHAnsi"/>
      </w:rPr>
      <w:t>.201</w:t>
    </w:r>
    <w:r w:rsidR="00874425">
      <w:rPr>
        <w:rFonts w:asciiTheme="minorHAnsi" w:hAnsiTheme="minorHAnsi"/>
      </w:rPr>
      <w:t>8</w:t>
    </w:r>
    <w:r>
      <w:rPr>
        <w:rFonts w:asciiTheme="minorHAnsi" w:hAnsiTheme="minorHAnsi"/>
        <w:sz w:val="22"/>
        <w:szCs w:val="22"/>
      </w:rPr>
      <w:t xml:space="preserve">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24" w:rsidRDefault="002E232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0"/>
  </w:num>
  <w:num w:numId="6">
    <w:abstractNumId w:val="10"/>
  </w:num>
  <w:num w:numId="7">
    <w:abstractNumId w:val="18"/>
  </w:num>
  <w:num w:numId="8">
    <w:abstractNumId w:val="29"/>
  </w:num>
  <w:num w:numId="9">
    <w:abstractNumId w:val="20"/>
  </w:num>
  <w:num w:numId="10">
    <w:abstractNumId w:val="17"/>
  </w:num>
  <w:num w:numId="11">
    <w:abstractNumId w:val="16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4"/>
  </w:num>
  <w:num w:numId="17">
    <w:abstractNumId w:val="22"/>
  </w:num>
  <w:num w:numId="18">
    <w:abstractNumId w:val="27"/>
  </w:num>
  <w:num w:numId="19">
    <w:abstractNumId w:val="8"/>
  </w:num>
  <w:num w:numId="20">
    <w:abstractNumId w:val="23"/>
  </w:num>
  <w:num w:numId="21">
    <w:abstractNumId w:val="9"/>
  </w:num>
  <w:num w:numId="22">
    <w:abstractNumId w:val="13"/>
  </w:num>
  <w:num w:numId="23">
    <w:abstractNumId w:val="19"/>
  </w:num>
  <w:num w:numId="24">
    <w:abstractNumId w:val="7"/>
  </w:num>
  <w:num w:numId="25">
    <w:abstractNumId w:val="12"/>
  </w:num>
  <w:num w:numId="26">
    <w:abstractNumId w:val="2"/>
  </w:num>
  <w:num w:numId="27">
    <w:abstractNumId w:val="28"/>
  </w:num>
  <w:num w:numId="28">
    <w:abstractNumId w:val="1"/>
  </w:num>
  <w:num w:numId="29">
    <w:abstractNumId w:val="15"/>
  </w:num>
  <w:num w:numId="30">
    <w:abstractNumId w:val="25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3779"/>
    <w:rsid w:val="00005728"/>
    <w:rsid w:val="00006F94"/>
    <w:rsid w:val="00051690"/>
    <w:rsid w:val="00054C55"/>
    <w:rsid w:val="000605DD"/>
    <w:rsid w:val="0006409B"/>
    <w:rsid w:val="000759C3"/>
    <w:rsid w:val="00076F8B"/>
    <w:rsid w:val="000853B5"/>
    <w:rsid w:val="000A039C"/>
    <w:rsid w:val="000A13C5"/>
    <w:rsid w:val="000A466A"/>
    <w:rsid w:val="000B3821"/>
    <w:rsid w:val="000D0982"/>
    <w:rsid w:val="000D0C57"/>
    <w:rsid w:val="0010099B"/>
    <w:rsid w:val="00110F51"/>
    <w:rsid w:val="001132F4"/>
    <w:rsid w:val="00124E7E"/>
    <w:rsid w:val="001508E8"/>
    <w:rsid w:val="001760A1"/>
    <w:rsid w:val="0018298C"/>
    <w:rsid w:val="00182A12"/>
    <w:rsid w:val="001A48D2"/>
    <w:rsid w:val="001A4AA9"/>
    <w:rsid w:val="001E486C"/>
    <w:rsid w:val="001F122D"/>
    <w:rsid w:val="001F7C53"/>
    <w:rsid w:val="002058E2"/>
    <w:rsid w:val="002106BF"/>
    <w:rsid w:val="00220D59"/>
    <w:rsid w:val="00222202"/>
    <w:rsid w:val="002366FB"/>
    <w:rsid w:val="002559EC"/>
    <w:rsid w:val="00261CB1"/>
    <w:rsid w:val="00263737"/>
    <w:rsid w:val="002777A8"/>
    <w:rsid w:val="002817D8"/>
    <w:rsid w:val="00286AE6"/>
    <w:rsid w:val="0029320B"/>
    <w:rsid w:val="002952E1"/>
    <w:rsid w:val="00296481"/>
    <w:rsid w:val="002B3A70"/>
    <w:rsid w:val="002C49FF"/>
    <w:rsid w:val="002C5B67"/>
    <w:rsid w:val="002D161D"/>
    <w:rsid w:val="002D400C"/>
    <w:rsid w:val="002E2324"/>
    <w:rsid w:val="002E5BFD"/>
    <w:rsid w:val="002F6327"/>
    <w:rsid w:val="002F6E95"/>
    <w:rsid w:val="003011D9"/>
    <w:rsid w:val="00306239"/>
    <w:rsid w:val="003067C4"/>
    <w:rsid w:val="00317420"/>
    <w:rsid w:val="00317EFA"/>
    <w:rsid w:val="00325A39"/>
    <w:rsid w:val="00340864"/>
    <w:rsid w:val="00345CCD"/>
    <w:rsid w:val="00354603"/>
    <w:rsid w:val="00391763"/>
    <w:rsid w:val="003917CE"/>
    <w:rsid w:val="003939AC"/>
    <w:rsid w:val="003A23D2"/>
    <w:rsid w:val="003A2C31"/>
    <w:rsid w:val="003B1948"/>
    <w:rsid w:val="003B475A"/>
    <w:rsid w:val="003C1D64"/>
    <w:rsid w:val="003C2776"/>
    <w:rsid w:val="003C3A87"/>
    <w:rsid w:val="003E01BF"/>
    <w:rsid w:val="003E149B"/>
    <w:rsid w:val="003F0073"/>
    <w:rsid w:val="003F114F"/>
    <w:rsid w:val="004000A2"/>
    <w:rsid w:val="00411E54"/>
    <w:rsid w:val="00412BEC"/>
    <w:rsid w:val="00426411"/>
    <w:rsid w:val="0042672B"/>
    <w:rsid w:val="00440BDB"/>
    <w:rsid w:val="00457539"/>
    <w:rsid w:val="00461274"/>
    <w:rsid w:val="004641E9"/>
    <w:rsid w:val="0048024E"/>
    <w:rsid w:val="00495F09"/>
    <w:rsid w:val="00496D8C"/>
    <w:rsid w:val="004A3880"/>
    <w:rsid w:val="004A420E"/>
    <w:rsid w:val="004B48BB"/>
    <w:rsid w:val="004F1AED"/>
    <w:rsid w:val="004F35ED"/>
    <w:rsid w:val="00520D75"/>
    <w:rsid w:val="005236E4"/>
    <w:rsid w:val="00527FEF"/>
    <w:rsid w:val="00555209"/>
    <w:rsid w:val="00555B34"/>
    <w:rsid w:val="00556BC9"/>
    <w:rsid w:val="00575926"/>
    <w:rsid w:val="0058004C"/>
    <w:rsid w:val="00593B81"/>
    <w:rsid w:val="005C1D7C"/>
    <w:rsid w:val="005C5663"/>
    <w:rsid w:val="005D4071"/>
    <w:rsid w:val="005D5FC6"/>
    <w:rsid w:val="005D616C"/>
    <w:rsid w:val="005E3DDC"/>
    <w:rsid w:val="005F5C8C"/>
    <w:rsid w:val="0060188D"/>
    <w:rsid w:val="0062456D"/>
    <w:rsid w:val="00626BF1"/>
    <w:rsid w:val="006322F4"/>
    <w:rsid w:val="00634B7F"/>
    <w:rsid w:val="0064229B"/>
    <w:rsid w:val="00662358"/>
    <w:rsid w:val="00675178"/>
    <w:rsid w:val="00681686"/>
    <w:rsid w:val="0069226A"/>
    <w:rsid w:val="006937F7"/>
    <w:rsid w:val="00695289"/>
    <w:rsid w:val="006A6E11"/>
    <w:rsid w:val="006C39F2"/>
    <w:rsid w:val="006C4A28"/>
    <w:rsid w:val="006D1E8B"/>
    <w:rsid w:val="006F0AA9"/>
    <w:rsid w:val="006F64CA"/>
    <w:rsid w:val="00700301"/>
    <w:rsid w:val="00702071"/>
    <w:rsid w:val="00702BAC"/>
    <w:rsid w:val="00704476"/>
    <w:rsid w:val="007062A2"/>
    <w:rsid w:val="007065EB"/>
    <w:rsid w:val="007076A1"/>
    <w:rsid w:val="0072344A"/>
    <w:rsid w:val="0073464D"/>
    <w:rsid w:val="007400B9"/>
    <w:rsid w:val="00752228"/>
    <w:rsid w:val="00767360"/>
    <w:rsid w:val="007675D2"/>
    <w:rsid w:val="00782EB4"/>
    <w:rsid w:val="00784ECE"/>
    <w:rsid w:val="007A576A"/>
    <w:rsid w:val="007B0FCE"/>
    <w:rsid w:val="007B5266"/>
    <w:rsid w:val="007C40AA"/>
    <w:rsid w:val="007C4DA2"/>
    <w:rsid w:val="007E7CA9"/>
    <w:rsid w:val="007E7DDB"/>
    <w:rsid w:val="007F31BD"/>
    <w:rsid w:val="00810DAA"/>
    <w:rsid w:val="00815D38"/>
    <w:rsid w:val="00816173"/>
    <w:rsid w:val="00822A82"/>
    <w:rsid w:val="00836039"/>
    <w:rsid w:val="00851F7F"/>
    <w:rsid w:val="00852EB3"/>
    <w:rsid w:val="0086151A"/>
    <w:rsid w:val="00874425"/>
    <w:rsid w:val="008802B7"/>
    <w:rsid w:val="00891D4C"/>
    <w:rsid w:val="008A01C9"/>
    <w:rsid w:val="008A3A69"/>
    <w:rsid w:val="008B1F86"/>
    <w:rsid w:val="008F16C5"/>
    <w:rsid w:val="009125E4"/>
    <w:rsid w:val="00942160"/>
    <w:rsid w:val="009446DF"/>
    <w:rsid w:val="009665D8"/>
    <w:rsid w:val="00981E8D"/>
    <w:rsid w:val="00990D5F"/>
    <w:rsid w:val="00992988"/>
    <w:rsid w:val="009960D9"/>
    <w:rsid w:val="009A02E9"/>
    <w:rsid w:val="009A15ED"/>
    <w:rsid w:val="009C2449"/>
    <w:rsid w:val="009C6B38"/>
    <w:rsid w:val="009D0DD2"/>
    <w:rsid w:val="009D68C4"/>
    <w:rsid w:val="009D6F6E"/>
    <w:rsid w:val="009F0023"/>
    <w:rsid w:val="00A2307A"/>
    <w:rsid w:val="00A2390D"/>
    <w:rsid w:val="00A250D1"/>
    <w:rsid w:val="00A27BEC"/>
    <w:rsid w:val="00A3426C"/>
    <w:rsid w:val="00A356C4"/>
    <w:rsid w:val="00A46A09"/>
    <w:rsid w:val="00A64129"/>
    <w:rsid w:val="00A70824"/>
    <w:rsid w:val="00A7096E"/>
    <w:rsid w:val="00A72653"/>
    <w:rsid w:val="00A75F7B"/>
    <w:rsid w:val="00A8396E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B4267B"/>
    <w:rsid w:val="00B517DF"/>
    <w:rsid w:val="00B51B6F"/>
    <w:rsid w:val="00B534C5"/>
    <w:rsid w:val="00B66BB3"/>
    <w:rsid w:val="00B731F7"/>
    <w:rsid w:val="00B822E1"/>
    <w:rsid w:val="00BA06FA"/>
    <w:rsid w:val="00BA2817"/>
    <w:rsid w:val="00BA2CDD"/>
    <w:rsid w:val="00BC471D"/>
    <w:rsid w:val="00BC48D2"/>
    <w:rsid w:val="00BE48FD"/>
    <w:rsid w:val="00BE588D"/>
    <w:rsid w:val="00C02E58"/>
    <w:rsid w:val="00C20634"/>
    <w:rsid w:val="00C3240E"/>
    <w:rsid w:val="00C51E0C"/>
    <w:rsid w:val="00C62740"/>
    <w:rsid w:val="00C62961"/>
    <w:rsid w:val="00C811AD"/>
    <w:rsid w:val="00C9226B"/>
    <w:rsid w:val="00CA28A0"/>
    <w:rsid w:val="00CB03D8"/>
    <w:rsid w:val="00CC755B"/>
    <w:rsid w:val="00CD1A3F"/>
    <w:rsid w:val="00CD6449"/>
    <w:rsid w:val="00CE0EB4"/>
    <w:rsid w:val="00CE6FAF"/>
    <w:rsid w:val="00CF13BE"/>
    <w:rsid w:val="00CF20E8"/>
    <w:rsid w:val="00CF428C"/>
    <w:rsid w:val="00CF549F"/>
    <w:rsid w:val="00D16C26"/>
    <w:rsid w:val="00D23D79"/>
    <w:rsid w:val="00D6511F"/>
    <w:rsid w:val="00D80C37"/>
    <w:rsid w:val="00D815CC"/>
    <w:rsid w:val="00D846A6"/>
    <w:rsid w:val="00D85835"/>
    <w:rsid w:val="00D863AD"/>
    <w:rsid w:val="00D94D48"/>
    <w:rsid w:val="00D95256"/>
    <w:rsid w:val="00D95833"/>
    <w:rsid w:val="00DA5B87"/>
    <w:rsid w:val="00DB2668"/>
    <w:rsid w:val="00DC6870"/>
    <w:rsid w:val="00DE11D5"/>
    <w:rsid w:val="00DE151E"/>
    <w:rsid w:val="00DE46A3"/>
    <w:rsid w:val="00DF361F"/>
    <w:rsid w:val="00E22E31"/>
    <w:rsid w:val="00E27E84"/>
    <w:rsid w:val="00E412B9"/>
    <w:rsid w:val="00E4587E"/>
    <w:rsid w:val="00E45C08"/>
    <w:rsid w:val="00E54FE7"/>
    <w:rsid w:val="00E60538"/>
    <w:rsid w:val="00E60E4C"/>
    <w:rsid w:val="00E77D4D"/>
    <w:rsid w:val="00E81977"/>
    <w:rsid w:val="00E84989"/>
    <w:rsid w:val="00E93836"/>
    <w:rsid w:val="00E940B7"/>
    <w:rsid w:val="00EA3709"/>
    <w:rsid w:val="00EA7082"/>
    <w:rsid w:val="00EB5B9C"/>
    <w:rsid w:val="00EF4219"/>
    <w:rsid w:val="00F048A3"/>
    <w:rsid w:val="00F1158C"/>
    <w:rsid w:val="00F14B1F"/>
    <w:rsid w:val="00F4420F"/>
    <w:rsid w:val="00F47EA2"/>
    <w:rsid w:val="00F622D4"/>
    <w:rsid w:val="00F875B0"/>
    <w:rsid w:val="00F97977"/>
    <w:rsid w:val="00FB04BF"/>
    <w:rsid w:val="00FB5F38"/>
    <w:rsid w:val="00FC2FAF"/>
    <w:rsid w:val="00FC7602"/>
    <w:rsid w:val="00FE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RKNorm">
    <w:name w:val="SRK Norm."/>
    <w:basedOn w:val="Normlny"/>
    <w:next w:val="Normlny"/>
    <w:qFormat/>
    <w:rsid w:val="002E2324"/>
    <w:pPr>
      <w:numPr>
        <w:numId w:val="30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RKNorm">
    <w:name w:val="SRK Norm."/>
    <w:basedOn w:val="Normlny"/>
    <w:next w:val="Normlny"/>
    <w:qFormat/>
    <w:rsid w:val="002E2324"/>
    <w:pPr>
      <w:numPr>
        <w:numId w:val="30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artnerskadohoda.gov.sk/" TargetMode="External"/><Relationship Id="rId18" Type="http://schemas.openxmlformats.org/officeDocument/2006/relationships/hyperlink" Target="http://www.partnerskadohoda.gov.sk/" TargetMode="External"/><Relationship Id="rId26" Type="http://schemas.openxmlformats.org/officeDocument/2006/relationships/hyperlink" Target="http://www.ecas.org/" TargetMode="External"/><Relationship Id="rId3" Type="http://schemas.openxmlformats.org/officeDocument/2006/relationships/styles" Target="styles.xml"/><Relationship Id="rId21" Type="http://schemas.openxmlformats.org/officeDocument/2006/relationships/hyperlink" Target="http://optp.vlada.gov.sk/domov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optp.vlada.gov.sk/domov/" TargetMode="External"/><Relationship Id="rId17" Type="http://schemas.openxmlformats.org/officeDocument/2006/relationships/hyperlink" Target="http://www.partnerskadohoda.gov.sk/" TargetMode="External"/><Relationship Id="rId25" Type="http://schemas.openxmlformats.org/officeDocument/2006/relationships/hyperlink" Target="http://www.partnerskadohoda.gov.s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ptp.vlada.gov.sk/domov/" TargetMode="External"/><Relationship Id="rId20" Type="http://schemas.openxmlformats.org/officeDocument/2006/relationships/hyperlink" Target="http://www.finance.gov.sk/Default.aspx?CatID=9348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ojektyoptp@vlada.gov.sk" TargetMode="External"/><Relationship Id="rId24" Type="http://schemas.openxmlformats.org/officeDocument/2006/relationships/hyperlink" Target="http://www.optp.vlada.gov.sk/ine-dokumenty/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optp.vlada.gov.sk/domov/" TargetMode="External"/><Relationship Id="rId23" Type="http://schemas.openxmlformats.org/officeDocument/2006/relationships/hyperlink" Target="http://optp.vlada.gov.sk/domov/" TargetMode="External"/><Relationship Id="rId28" Type="http://schemas.openxmlformats.org/officeDocument/2006/relationships/footer" Target="footer1.xml"/><Relationship Id="rId10" Type="http://schemas.openxmlformats.org/officeDocument/2006/relationships/hyperlink" Target="http://optp.vlada.gov.sk/domov/" TargetMode="External"/><Relationship Id="rId19" Type="http://schemas.openxmlformats.org/officeDocument/2006/relationships/hyperlink" Target="http://optp.vlada.gov.sk/domov/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optp.vlada.gov.sk/domov/" TargetMode="External"/><Relationship Id="rId14" Type="http://schemas.openxmlformats.org/officeDocument/2006/relationships/hyperlink" Target="http://optp.vlada.gov.sk/domov/" TargetMode="External"/><Relationship Id="rId22" Type="http://schemas.openxmlformats.org/officeDocument/2006/relationships/hyperlink" Target="http://optp.vlada.gov.sk/domov/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C3937-F453-43D3-AAF0-5DCD71509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8665</Words>
  <Characters>49397</Characters>
  <Application>Microsoft Office Word</Application>
  <DocSecurity>0</DocSecurity>
  <Lines>411</Lines>
  <Paragraphs>115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2016-03-18T11:57:00Z</dcterms:created>
  <dcterms:modified xsi:type="dcterms:W3CDTF">2018-05-11T10:30:00Z</dcterms:modified>
</cp:coreProperties>
</file>